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002451"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w:t>
      </w:r>
      <w:r w:rsidR="00642EFE" w:rsidRPr="009044F1">
        <w:rPr>
          <w:rFonts w:ascii="GHEA Grapalat" w:hAnsi="GHEA Grapalat"/>
          <w:i w:val="0"/>
          <w:sz w:val="24"/>
          <w:szCs w:val="24"/>
        </w:rPr>
        <w:t xml:space="preserve"> </w:t>
      </w:r>
      <w:r w:rsidRPr="00487535">
        <w:rPr>
          <w:rFonts w:ascii="GHEA Grapalat" w:hAnsi="GHEA Grapalat"/>
          <w:i w:val="0"/>
          <w:sz w:val="22"/>
          <w:szCs w:val="24"/>
        </w:rPr>
        <w:t>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302B8" w:rsidRPr="00D302B8">
        <w:rPr>
          <w:rFonts w:ascii="GHEA Grapalat" w:hAnsi="GHEA Grapalat"/>
          <w:i w:val="0"/>
          <w:sz w:val="24"/>
          <w:szCs w:val="24"/>
        </w:rPr>
        <w:t>5</w:t>
      </w:r>
      <w:r w:rsidRPr="009044F1">
        <w:rPr>
          <w:rFonts w:ascii="GHEA Grapalat" w:hAnsi="GHEA Grapalat"/>
          <w:i w:val="0"/>
          <w:sz w:val="24"/>
          <w:szCs w:val="24"/>
        </w:rPr>
        <w:t>" "</w:t>
      </w:r>
      <w:r w:rsidR="00D302B8" w:rsidRPr="00D302B8">
        <w:rPr>
          <w:rFonts w:ascii="GHEA Grapalat" w:hAnsi="GHEA Grapalat"/>
          <w:i w:val="0"/>
          <w:sz w:val="24"/>
          <w:szCs w:val="24"/>
        </w:rPr>
        <w:t>02</w:t>
      </w:r>
      <w:r w:rsidRPr="009044F1">
        <w:rPr>
          <w:rFonts w:ascii="GHEA Grapalat" w:hAnsi="GHEA Grapalat"/>
          <w:i w:val="0"/>
          <w:sz w:val="24"/>
          <w:szCs w:val="24"/>
        </w:rPr>
        <w:t>" 20</w:t>
      </w:r>
      <w:r w:rsidR="00D302B8" w:rsidRPr="00D302B8">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002451" w:rsidRPr="00002451">
        <w:rPr>
          <w:rFonts w:ascii="GHEA Grapalat" w:hAnsi="GHEA Grapalat"/>
          <w:i w:val="0"/>
          <w:sz w:val="24"/>
          <w:szCs w:val="24"/>
        </w:rPr>
        <w:t>1</w:t>
      </w:r>
      <w:r w:rsidRPr="009044F1">
        <w:rPr>
          <w:rFonts w:ascii="GHEA Grapalat" w:hAnsi="GHEA Grapalat"/>
          <w:i w:val="0"/>
          <w:sz w:val="24"/>
          <w:szCs w:val="24"/>
        </w:rPr>
        <w:t xml:space="preserve">" </w:t>
      </w:r>
    </w:p>
    <w:p w:rsidR="0091042F" w:rsidRPr="0000245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B33B6" w:rsidRPr="00FB33B6">
        <w:rPr>
          <w:rFonts w:ascii="GHEA Grapalat" w:hAnsi="GHEA Grapalat"/>
          <w:i w:val="0"/>
          <w:sz w:val="24"/>
          <w:szCs w:val="24"/>
        </w:rPr>
        <w:t>Х</w:t>
      </w:r>
      <w:r w:rsidR="00D302B8">
        <w:rPr>
          <w:rFonts w:ascii="GHEA Grapalat" w:hAnsi="GHEA Grapalat"/>
          <w:i w:val="0"/>
          <w:sz w:val="24"/>
          <w:szCs w:val="24"/>
          <w:lang w:val="en-US"/>
        </w:rPr>
        <w:t>AAPK</w:t>
      </w:r>
      <w:r w:rsidR="00002451" w:rsidRPr="00002451">
        <w:rPr>
          <w:rFonts w:ascii="GHEA Grapalat" w:hAnsi="GHEA Grapalat"/>
          <w:i w:val="0"/>
          <w:sz w:val="24"/>
          <w:szCs w:val="24"/>
        </w:rPr>
        <w:t>-</w:t>
      </w:r>
      <w:r w:rsidR="00002451">
        <w:rPr>
          <w:rFonts w:ascii="GHEA Grapalat" w:hAnsi="GHEA Grapalat"/>
          <w:i w:val="0"/>
          <w:sz w:val="24"/>
          <w:szCs w:val="24"/>
          <w:lang w:val="en-US"/>
        </w:rPr>
        <w:t>GH</w:t>
      </w:r>
      <w:proofErr w:type="spellStart"/>
      <w:r w:rsidR="00642EFE" w:rsidRPr="009044F1">
        <w:rPr>
          <w:rFonts w:ascii="GHEA Grapalat" w:hAnsi="GHEA Grapalat"/>
          <w:i w:val="0"/>
          <w:sz w:val="24"/>
          <w:szCs w:val="24"/>
        </w:rPr>
        <w:t>APDzB</w:t>
      </w:r>
      <w:proofErr w:type="spellEnd"/>
      <w:r w:rsidR="00642EFE" w:rsidRPr="009044F1">
        <w:rPr>
          <w:rFonts w:ascii="GHEA Grapalat" w:hAnsi="GHEA Grapalat"/>
          <w:i w:val="0"/>
          <w:sz w:val="24"/>
          <w:szCs w:val="24"/>
        </w:rPr>
        <w:t xml:space="preserve"> </w:t>
      </w:r>
      <w:r w:rsidR="00002451" w:rsidRPr="00002451">
        <w:rPr>
          <w:rFonts w:ascii="GHEA Grapalat" w:hAnsi="GHEA Grapalat"/>
          <w:i w:val="0"/>
          <w:sz w:val="24"/>
          <w:szCs w:val="24"/>
        </w:rPr>
        <w:t>-20/01</w:t>
      </w:r>
    </w:p>
    <w:p w:rsidR="0091042F" w:rsidRPr="009044F1" w:rsidRDefault="0091042F" w:rsidP="00B46D58">
      <w:pPr>
        <w:pStyle w:val="a3"/>
        <w:widowControl w:val="0"/>
        <w:spacing w:after="160" w:line="240" w:lineRule="auto"/>
        <w:rPr>
          <w:rFonts w:ascii="GHEA Grapalat" w:hAnsi="GHEA Grapalat"/>
          <w:i w:val="0"/>
          <w:sz w:val="24"/>
          <w:szCs w:val="24"/>
        </w:rPr>
      </w:pPr>
    </w:p>
    <w:p w:rsidR="00642EFE" w:rsidRPr="009044F1" w:rsidRDefault="00642EFE" w:rsidP="00D302B8">
      <w:pPr>
        <w:pStyle w:val="a3"/>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002451">
        <w:rPr>
          <w:rFonts w:ascii="GHEA Grapalat" w:hAnsi="GHEA Grapalat"/>
          <w:i w:val="0"/>
          <w:sz w:val="24"/>
          <w:szCs w:val="24"/>
        </w:rPr>
        <w:t>«</w:t>
      </w:r>
      <w:proofErr w:type="spellStart"/>
      <w:r w:rsidR="00D302B8">
        <w:rPr>
          <w:rFonts w:ascii="GHEA Grapalat" w:hAnsi="GHEA Grapalat"/>
          <w:i w:val="0"/>
          <w:sz w:val="24"/>
          <w:szCs w:val="24"/>
        </w:rPr>
        <w:t>Овташат</w:t>
      </w:r>
      <w:proofErr w:type="spellEnd"/>
      <w:r w:rsidR="00002451" w:rsidRPr="00002451">
        <w:rPr>
          <w:rFonts w:ascii="GHEA Grapalat" w:hAnsi="GHEA Grapalat"/>
          <w:i w:val="0"/>
          <w:sz w:val="24"/>
          <w:szCs w:val="24"/>
        </w:rPr>
        <w:t xml:space="preserve"> ААПК</w:t>
      </w:r>
      <w:r w:rsidR="00002451">
        <w:rPr>
          <w:rFonts w:ascii="GHEA Grapalat" w:hAnsi="GHEA Grapalat"/>
          <w:i w:val="0"/>
          <w:sz w:val="24"/>
          <w:szCs w:val="24"/>
        </w:rPr>
        <w:t>»</w:t>
      </w:r>
      <w:r w:rsidR="00002451" w:rsidRPr="00002451">
        <w:rPr>
          <w:rFonts w:ascii="GHEA Grapalat" w:hAnsi="GHEA Grapalat"/>
          <w:i w:val="0"/>
          <w:sz w:val="24"/>
          <w:szCs w:val="24"/>
        </w:rPr>
        <w:t xml:space="preserve"> ГНО</w:t>
      </w:r>
      <w:r w:rsidR="00002451">
        <w:rPr>
          <w:rFonts w:ascii="GHEA Grapalat" w:hAnsi="GHEA Grapalat"/>
          <w:i w:val="0"/>
          <w:sz w:val="24"/>
          <w:szCs w:val="24"/>
        </w:rPr>
        <w:t>, находящийся по</w:t>
      </w:r>
      <w:r w:rsidR="00002451" w:rsidRPr="00002451">
        <w:rPr>
          <w:rFonts w:ascii="GHEA Grapalat" w:hAnsi="GHEA Grapalat"/>
          <w:i w:val="0"/>
          <w:sz w:val="24"/>
          <w:szCs w:val="24"/>
        </w:rPr>
        <w:t xml:space="preserve"> </w:t>
      </w:r>
      <w:proofErr w:type="spellStart"/>
      <w:proofErr w:type="gramStart"/>
      <w:r w:rsidRPr="009044F1">
        <w:rPr>
          <w:rFonts w:ascii="GHEA Grapalat" w:hAnsi="GHEA Grapalat"/>
          <w:i w:val="0"/>
          <w:sz w:val="24"/>
          <w:szCs w:val="24"/>
        </w:rPr>
        <w:t>адресу:</w:t>
      </w:r>
      <w:r w:rsidR="00D302B8">
        <w:rPr>
          <w:rFonts w:ascii="GHEA Grapalat" w:hAnsi="GHEA Grapalat"/>
          <w:i w:val="0"/>
          <w:sz w:val="24"/>
          <w:szCs w:val="24"/>
        </w:rPr>
        <w:t>Овташат</w:t>
      </w:r>
      <w:proofErr w:type="spellEnd"/>
      <w:proofErr w:type="gramEnd"/>
      <w:r w:rsidR="00D302B8">
        <w:rPr>
          <w:rFonts w:ascii="GHEA Grapalat" w:hAnsi="GHEA Grapalat"/>
          <w:i w:val="0"/>
          <w:sz w:val="24"/>
          <w:szCs w:val="24"/>
        </w:rPr>
        <w:t xml:space="preserve">  Баграмян 57   </w:t>
      </w:r>
      <w:r w:rsidRPr="007B0562">
        <w:rPr>
          <w:rFonts w:ascii="GHEA Grapalat" w:hAnsi="GHEA Grapalat"/>
          <w:i w:val="0"/>
          <w:sz w:val="24"/>
          <w:szCs w:val="24"/>
        </w:rPr>
        <w:t xml:space="preserve">объявляет </w:t>
      </w:r>
      <w:r w:rsidR="00002451" w:rsidRPr="00487535">
        <w:rPr>
          <w:rFonts w:ascii="GHEA Grapalat" w:hAnsi="GHEA Grapalat"/>
          <w:i w:val="0"/>
          <w:sz w:val="22"/>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002451" w:rsidRDefault="00A20B69" w:rsidP="00002451">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002451" w:rsidRPr="00002451">
        <w:rPr>
          <w:rFonts w:ascii="GHEA Grapalat" w:hAnsi="GHEA Grapalat"/>
          <w:i w:val="0"/>
          <w:spacing w:val="6"/>
          <w:sz w:val="24"/>
          <w:szCs w:val="24"/>
        </w:rPr>
        <w:t xml:space="preserve"> лекарство</w:t>
      </w:r>
      <w:r w:rsidRPr="00782D60">
        <w:rPr>
          <w:rFonts w:ascii="GHEA Grapalat" w:hAnsi="GHEA Grapalat"/>
          <w:i w:val="0"/>
          <w:spacing w:val="6"/>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43701E" w:rsidRDefault="00052084" w:rsidP="00B46D58">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af6"/>
          <w:rFonts w:ascii="GHEA Grapalat" w:hAnsi="GHEA Grapalat"/>
          <w:i w:val="0"/>
          <w:sz w:val="24"/>
          <w:szCs w:val="24"/>
        </w:rPr>
        <w:footnoteReference w:id="1"/>
      </w:r>
    </w:p>
    <w:p w:rsidR="007E15A7" w:rsidRPr="009044F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002451" w:rsidRPr="00002451">
        <w:rPr>
          <w:rFonts w:ascii="GHEA Grapalat" w:hAnsi="GHEA Grapalat"/>
          <w:i w:val="0"/>
          <w:sz w:val="24"/>
          <w:szCs w:val="24"/>
        </w:rPr>
        <w:t>6</w:t>
      </w:r>
      <w:r w:rsidRPr="009044F1">
        <w:rPr>
          <w:rFonts w:ascii="GHEA Grapalat" w:hAnsi="GHEA Grapalat"/>
          <w:i w:val="0"/>
          <w:sz w:val="24"/>
          <w:szCs w:val="24"/>
        </w:rPr>
        <w:t xml:space="preserve"> часов</w:t>
      </w:r>
      <w:r w:rsidR="00971F4A" w:rsidRPr="00971F4A">
        <w:rPr>
          <w:rFonts w:ascii="GHEA Grapalat" w:hAnsi="GHEA Grapalat"/>
          <w:i w:val="0"/>
          <w:sz w:val="24"/>
          <w:szCs w:val="24"/>
        </w:rPr>
        <w:t xml:space="preserve"> </w:t>
      </w:r>
      <w:r w:rsidR="00002451" w:rsidRPr="00002451">
        <w:rPr>
          <w:rFonts w:ascii="GHEA Grapalat" w:hAnsi="GHEA Grapalat"/>
          <w:i w:val="0"/>
          <w:sz w:val="24"/>
          <w:szCs w:val="24"/>
        </w:rPr>
        <w:t>12:00</w:t>
      </w:r>
      <w:r w:rsidRPr="009044F1">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002451" w:rsidRPr="00002451" w:rsidRDefault="003F6ED1" w:rsidP="00002451">
      <w:pPr>
        <w:pStyle w:val="a3"/>
        <w:widowControl w:val="0"/>
        <w:spacing w:line="240" w:lineRule="auto"/>
        <w:ind w:firstLine="709"/>
        <w:jc w:val="left"/>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spellStart"/>
      <w:proofErr w:type="gramStart"/>
      <w:r w:rsidR="00D302B8">
        <w:rPr>
          <w:rFonts w:ascii="GHEA Grapalat" w:hAnsi="GHEA Grapalat"/>
          <w:i w:val="0"/>
          <w:sz w:val="24"/>
          <w:szCs w:val="24"/>
        </w:rPr>
        <w:t>Овташат</w:t>
      </w:r>
      <w:proofErr w:type="spellEnd"/>
      <w:r w:rsidR="00D302B8">
        <w:rPr>
          <w:rFonts w:ascii="GHEA Grapalat" w:hAnsi="GHEA Grapalat"/>
          <w:i w:val="0"/>
          <w:sz w:val="24"/>
          <w:szCs w:val="24"/>
        </w:rPr>
        <w:t xml:space="preserve">  Баграмян</w:t>
      </w:r>
      <w:proofErr w:type="gramEnd"/>
      <w:r w:rsidR="00D302B8">
        <w:rPr>
          <w:rFonts w:ascii="GHEA Grapalat" w:hAnsi="GHEA Grapalat"/>
          <w:i w:val="0"/>
          <w:sz w:val="24"/>
          <w:szCs w:val="24"/>
        </w:rPr>
        <w:t xml:space="preserve"> 57   </w:t>
      </w:r>
    </w:p>
    <w:p w:rsidR="003F6ED1" w:rsidRPr="00002451" w:rsidRDefault="003F6ED1" w:rsidP="00002451">
      <w:pPr>
        <w:pStyle w:val="a3"/>
        <w:widowControl w:val="0"/>
        <w:spacing w:after="160"/>
        <w:ind w:firstLine="567"/>
        <w:rPr>
          <w:rFonts w:ascii="GHEA Grapalat" w:hAnsi="GHEA Grapalat"/>
          <w:i w:val="0"/>
          <w:spacing w:val="6"/>
          <w:sz w:val="24"/>
          <w:szCs w:val="24"/>
        </w:rPr>
      </w:pPr>
      <w:r w:rsidRPr="000F0CA8">
        <w:rPr>
          <w:rFonts w:ascii="GHEA Grapalat" w:hAnsi="GHEA Grapalat"/>
          <w:i w:val="0"/>
          <w:sz w:val="24"/>
          <w:szCs w:val="24"/>
        </w:rPr>
        <w:t xml:space="preserve">в документарной форме, до </w:t>
      </w:r>
      <w:r w:rsidR="00002451" w:rsidRPr="00002451">
        <w:rPr>
          <w:rFonts w:ascii="GHEA Grapalat" w:hAnsi="GHEA Grapalat"/>
          <w:i w:val="0"/>
          <w:sz w:val="24"/>
          <w:szCs w:val="24"/>
        </w:rPr>
        <w:t xml:space="preserve">12:00 </w:t>
      </w:r>
      <w:r w:rsidRPr="000F0CA8">
        <w:rPr>
          <w:rFonts w:ascii="GHEA Grapalat" w:hAnsi="GHEA Grapalat"/>
          <w:i w:val="0"/>
          <w:sz w:val="24"/>
          <w:szCs w:val="24"/>
        </w:rPr>
        <w:t xml:space="preserve">часов </w:t>
      </w:r>
      <w:r w:rsidR="00002451" w:rsidRPr="00002451">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D302B8">
      <w:pPr>
        <w:pStyle w:val="a3"/>
        <w:widowControl w:val="0"/>
        <w:spacing w:line="240" w:lineRule="auto"/>
        <w:ind w:firstLine="709"/>
        <w:jc w:val="left"/>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proofErr w:type="gramStart"/>
      <w:r w:rsidR="00D302B8">
        <w:rPr>
          <w:rFonts w:ascii="GHEA Grapalat" w:hAnsi="GHEA Grapalat"/>
          <w:i w:val="0"/>
          <w:sz w:val="24"/>
          <w:szCs w:val="24"/>
        </w:rPr>
        <w:t>Овташат</w:t>
      </w:r>
      <w:proofErr w:type="spellEnd"/>
      <w:r w:rsidR="00D302B8">
        <w:rPr>
          <w:rFonts w:ascii="GHEA Grapalat" w:hAnsi="GHEA Grapalat"/>
          <w:i w:val="0"/>
          <w:sz w:val="24"/>
          <w:szCs w:val="24"/>
        </w:rPr>
        <w:t xml:space="preserve">  Баграмян</w:t>
      </w:r>
      <w:proofErr w:type="gramEnd"/>
      <w:r w:rsidR="00D302B8">
        <w:rPr>
          <w:rFonts w:ascii="GHEA Grapalat" w:hAnsi="GHEA Grapalat"/>
          <w:i w:val="0"/>
          <w:sz w:val="24"/>
          <w:szCs w:val="24"/>
        </w:rPr>
        <w:t xml:space="preserve"> 57</w:t>
      </w:r>
      <w:r w:rsidRPr="000F0CA8">
        <w:rPr>
          <w:rFonts w:ascii="GHEA Grapalat" w:hAnsi="GHEA Grapalat"/>
          <w:i w:val="0"/>
          <w:sz w:val="24"/>
          <w:szCs w:val="24"/>
        </w:rPr>
        <w:t xml:space="preserve">, в </w:t>
      </w:r>
      <w:r w:rsidR="00002451" w:rsidRPr="00002451">
        <w:rPr>
          <w:rFonts w:ascii="GHEA Grapalat" w:hAnsi="GHEA Grapalat"/>
          <w:i w:val="0"/>
          <w:sz w:val="24"/>
          <w:szCs w:val="24"/>
        </w:rPr>
        <w:t xml:space="preserve">12:00 </w:t>
      </w:r>
      <w:r>
        <w:rPr>
          <w:rFonts w:ascii="GHEA Grapalat" w:hAnsi="GHEA Grapalat"/>
          <w:i w:val="0"/>
          <w:sz w:val="24"/>
          <w:szCs w:val="24"/>
        </w:rPr>
        <w:t>часов "</w:t>
      </w:r>
      <w:r w:rsidR="00D302B8">
        <w:rPr>
          <w:rFonts w:ascii="GHEA Grapalat" w:hAnsi="GHEA Grapalat"/>
          <w:i w:val="0"/>
          <w:sz w:val="24"/>
          <w:szCs w:val="24"/>
        </w:rPr>
        <w:t>14</w:t>
      </w:r>
      <w:r>
        <w:rPr>
          <w:rFonts w:ascii="GHEA Grapalat" w:hAnsi="GHEA Grapalat"/>
          <w:i w:val="0"/>
          <w:sz w:val="24"/>
          <w:szCs w:val="24"/>
        </w:rPr>
        <w:t>" "</w:t>
      </w:r>
      <w:r w:rsidR="00D302B8">
        <w:rPr>
          <w:rFonts w:ascii="GHEA Grapalat" w:hAnsi="GHEA Grapalat"/>
          <w:i w:val="0"/>
          <w:sz w:val="24"/>
          <w:szCs w:val="24"/>
        </w:rPr>
        <w:t>0</w:t>
      </w:r>
      <w:r w:rsidR="00002451" w:rsidRPr="00002451">
        <w:rPr>
          <w:rFonts w:ascii="GHEA Grapalat" w:hAnsi="GHEA Grapalat"/>
          <w:i w:val="0"/>
          <w:sz w:val="24"/>
          <w:szCs w:val="24"/>
        </w:rPr>
        <w:t>2</w:t>
      </w:r>
      <w:r>
        <w:rPr>
          <w:rFonts w:ascii="GHEA Grapalat" w:hAnsi="GHEA Grapalat"/>
          <w:i w:val="0"/>
          <w:sz w:val="24"/>
          <w:szCs w:val="24"/>
        </w:rPr>
        <w:t>" "</w:t>
      </w:r>
      <w:r w:rsidR="00D302B8">
        <w:rPr>
          <w:rFonts w:ascii="GHEA Grapalat" w:hAnsi="GHEA Grapalat"/>
          <w:i w:val="0"/>
          <w:sz w:val="24"/>
          <w:szCs w:val="24"/>
        </w:rPr>
        <w:t>2020</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можете обратиться к </w:t>
      </w:r>
      <w:r w:rsidRPr="009044F1">
        <w:rPr>
          <w:rFonts w:ascii="GHEA Grapalat" w:hAnsi="GHEA Grapalat"/>
          <w:i w:val="0"/>
          <w:sz w:val="24"/>
          <w:szCs w:val="24"/>
        </w:rPr>
        <w:lastRenderedPageBreak/>
        <w:t>секретарю Оценочной комисси</w:t>
      </w:r>
      <w:r w:rsidRPr="00D3423E">
        <w:rPr>
          <w:rFonts w:ascii="GHEA Grapalat" w:hAnsi="GHEA Grapalat"/>
          <w:i w:val="0"/>
          <w:sz w:val="24"/>
          <w:szCs w:val="24"/>
        </w:rPr>
        <w:t>и</w:t>
      </w:r>
      <w:r w:rsidR="00002451" w:rsidRPr="00002451">
        <w:rPr>
          <w:rFonts w:ascii="GHEA Grapalat" w:hAnsi="GHEA Grapalat"/>
          <w:i w:val="0"/>
          <w:sz w:val="24"/>
          <w:szCs w:val="24"/>
        </w:rPr>
        <w:t xml:space="preserve"> Эмма Мелконян</w:t>
      </w:r>
      <w:r w:rsidR="00BE1C5E" w:rsidRPr="003A1EBB">
        <w:rPr>
          <w:rFonts w:ascii="GHEA Grapalat" w:hAnsi="GHEA Grapalat"/>
          <w:i w:val="0"/>
          <w:sz w:val="24"/>
          <w:szCs w:val="24"/>
        </w:rPr>
        <w:t xml:space="preserve"> </w:t>
      </w:r>
    </w:p>
    <w:p w:rsidR="00754697" w:rsidRPr="0000245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002451" w:rsidRPr="00002451">
        <w:rPr>
          <w:rFonts w:ascii="GHEA Grapalat" w:hAnsi="GHEA Grapalat"/>
          <w:i w:val="0"/>
          <w:sz w:val="24"/>
          <w:szCs w:val="24"/>
        </w:rPr>
        <w:t xml:space="preserve">  077-04-02-28</w:t>
      </w:r>
    </w:p>
    <w:p w:rsidR="00754697" w:rsidRPr="0000245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w:t>
      </w:r>
      <w:proofErr w:type="gramStart"/>
      <w:r w:rsidRPr="009044F1">
        <w:rPr>
          <w:rFonts w:ascii="GHEA Grapalat" w:hAnsi="GHEA Grapalat"/>
          <w:i w:val="0"/>
          <w:sz w:val="24"/>
          <w:szCs w:val="24"/>
        </w:rPr>
        <w:t xml:space="preserve">почта </w:t>
      </w:r>
      <w:r w:rsidR="00002451" w:rsidRPr="00002451">
        <w:rPr>
          <w:rFonts w:ascii="GHEA Grapalat" w:hAnsi="GHEA Grapalat"/>
          <w:i w:val="0"/>
          <w:sz w:val="24"/>
          <w:szCs w:val="24"/>
        </w:rPr>
        <w:t xml:space="preserve"> </w:t>
      </w:r>
      <w:proofErr w:type="spellStart"/>
      <w:r w:rsidR="00002451">
        <w:rPr>
          <w:rFonts w:ascii="GHEA Grapalat" w:hAnsi="GHEA Grapalat"/>
          <w:i w:val="0"/>
          <w:sz w:val="24"/>
          <w:szCs w:val="24"/>
          <w:lang w:val="en-US"/>
        </w:rPr>
        <w:t>emma</w:t>
      </w:r>
      <w:proofErr w:type="spellEnd"/>
      <w:r w:rsidR="00002451" w:rsidRPr="00002451">
        <w:rPr>
          <w:rFonts w:ascii="GHEA Grapalat" w:hAnsi="GHEA Grapalat"/>
          <w:i w:val="0"/>
          <w:sz w:val="24"/>
          <w:szCs w:val="24"/>
        </w:rPr>
        <w:t>.</w:t>
      </w:r>
      <w:proofErr w:type="spellStart"/>
      <w:r w:rsidR="00002451">
        <w:rPr>
          <w:rFonts w:ascii="GHEA Grapalat" w:hAnsi="GHEA Grapalat"/>
          <w:i w:val="0"/>
          <w:sz w:val="24"/>
          <w:szCs w:val="24"/>
          <w:lang w:val="en-US"/>
        </w:rPr>
        <w:t>melkonyan</w:t>
      </w:r>
      <w:proofErr w:type="spellEnd"/>
      <w:r w:rsidR="00002451" w:rsidRPr="00002451">
        <w:rPr>
          <w:rFonts w:ascii="GHEA Grapalat" w:hAnsi="GHEA Grapalat"/>
          <w:i w:val="0"/>
          <w:sz w:val="24"/>
          <w:szCs w:val="24"/>
        </w:rPr>
        <w:t>.95@</w:t>
      </w:r>
      <w:r w:rsidR="00002451">
        <w:rPr>
          <w:rFonts w:ascii="GHEA Grapalat" w:hAnsi="GHEA Grapalat"/>
          <w:i w:val="0"/>
          <w:sz w:val="24"/>
          <w:szCs w:val="24"/>
          <w:lang w:val="en-US"/>
        </w:rPr>
        <w:t>mail</w:t>
      </w:r>
      <w:r w:rsidR="00002451" w:rsidRPr="00002451">
        <w:rPr>
          <w:rFonts w:ascii="GHEA Grapalat" w:hAnsi="GHEA Grapalat"/>
          <w:i w:val="0"/>
          <w:sz w:val="24"/>
          <w:szCs w:val="24"/>
        </w:rPr>
        <w:t>.</w:t>
      </w:r>
      <w:proofErr w:type="spellStart"/>
      <w:r w:rsidR="00002451">
        <w:rPr>
          <w:rFonts w:ascii="GHEA Grapalat" w:hAnsi="GHEA Grapalat"/>
          <w:i w:val="0"/>
          <w:sz w:val="24"/>
          <w:szCs w:val="24"/>
          <w:lang w:val="en-US"/>
        </w:rPr>
        <w:t>ru</w:t>
      </w:r>
      <w:proofErr w:type="spellEnd"/>
      <w:proofErr w:type="gramEnd"/>
    </w:p>
    <w:p w:rsidR="00002451" w:rsidRPr="00D302B8" w:rsidRDefault="00754697" w:rsidP="00D302B8">
      <w:pPr>
        <w:pStyle w:val="a3"/>
        <w:widowControl w:val="0"/>
        <w:spacing w:line="240" w:lineRule="auto"/>
        <w:ind w:left="1701" w:firstLine="0"/>
        <w:jc w:val="left"/>
        <w:rPr>
          <w:rFonts w:ascii="GHEA Grapalat" w:hAnsi="GHEA Grapalat"/>
          <w:i w:val="0"/>
          <w:sz w:val="24"/>
          <w:szCs w:val="24"/>
        </w:rPr>
      </w:pPr>
      <w:r w:rsidRPr="009044F1">
        <w:rPr>
          <w:rFonts w:ascii="GHEA Grapalat" w:hAnsi="GHEA Grapalat"/>
          <w:i w:val="0"/>
          <w:sz w:val="24"/>
          <w:szCs w:val="24"/>
        </w:rPr>
        <w:t xml:space="preserve">Заказчик </w:t>
      </w:r>
      <w:r w:rsidR="00002451">
        <w:rPr>
          <w:rFonts w:ascii="GHEA Grapalat" w:hAnsi="GHEA Grapalat"/>
          <w:i w:val="0"/>
          <w:sz w:val="24"/>
          <w:szCs w:val="24"/>
        </w:rPr>
        <w:t>«</w:t>
      </w:r>
      <w:proofErr w:type="spellStart"/>
      <w:r w:rsidR="00D302B8">
        <w:rPr>
          <w:rFonts w:ascii="GHEA Grapalat" w:hAnsi="GHEA Grapalat"/>
          <w:i w:val="0"/>
          <w:sz w:val="24"/>
          <w:szCs w:val="24"/>
        </w:rPr>
        <w:t>Овташат</w:t>
      </w:r>
      <w:proofErr w:type="spellEnd"/>
      <w:r w:rsidR="00002451" w:rsidRPr="00002451">
        <w:rPr>
          <w:rFonts w:ascii="GHEA Grapalat" w:hAnsi="GHEA Grapalat"/>
          <w:i w:val="0"/>
          <w:sz w:val="24"/>
          <w:szCs w:val="24"/>
        </w:rPr>
        <w:t xml:space="preserve"> ААПК</w:t>
      </w:r>
      <w:r w:rsidR="00002451">
        <w:rPr>
          <w:rFonts w:ascii="GHEA Grapalat" w:hAnsi="GHEA Grapalat"/>
          <w:i w:val="0"/>
          <w:sz w:val="24"/>
          <w:szCs w:val="24"/>
        </w:rPr>
        <w:t>»</w:t>
      </w:r>
      <w:r w:rsidR="00002451" w:rsidRPr="00002451">
        <w:rPr>
          <w:rFonts w:ascii="GHEA Grapalat" w:hAnsi="GHEA Grapalat"/>
          <w:i w:val="0"/>
          <w:sz w:val="24"/>
          <w:szCs w:val="24"/>
        </w:rPr>
        <w:t xml:space="preserve"> ГНО</w:t>
      </w:r>
      <w:r w:rsidR="00002451" w:rsidRPr="009044F1">
        <w:rPr>
          <w:rFonts w:ascii="GHEA Grapalat" w:hAnsi="GHEA Grapalat"/>
        </w:rPr>
        <w:t xml:space="preserve"> </w:t>
      </w: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02451" w:rsidRDefault="00002451" w:rsidP="00002451">
      <w:pPr>
        <w:pStyle w:val="a3"/>
        <w:widowControl w:val="0"/>
        <w:spacing w:line="240" w:lineRule="auto"/>
        <w:ind w:left="1701" w:firstLine="0"/>
        <w:jc w:val="left"/>
        <w:rPr>
          <w:rFonts w:ascii="GHEA Grapalat" w:hAnsi="GHEA Grapalat"/>
        </w:rPr>
      </w:pPr>
    </w:p>
    <w:p w:rsidR="00096865" w:rsidRPr="009044F1" w:rsidRDefault="00096865" w:rsidP="0053768D">
      <w:pPr>
        <w:pStyle w:val="a3"/>
        <w:widowControl w:val="0"/>
        <w:spacing w:line="240" w:lineRule="auto"/>
        <w:ind w:left="1701" w:firstLine="0"/>
        <w:jc w:val="right"/>
        <w:rPr>
          <w:rFonts w:ascii="GHEA Grapalat" w:hAnsi="GHEA Grapalat" w:cs="Sylfaen"/>
          <w:i w:val="0"/>
        </w:rPr>
      </w:pPr>
      <w:r w:rsidRPr="009044F1">
        <w:rPr>
          <w:rFonts w:ascii="GHEA Grapalat" w:hAnsi="GHEA Grapalat"/>
        </w:rPr>
        <w:t>Утверждено</w:t>
      </w:r>
    </w:p>
    <w:p w:rsidR="00096865" w:rsidRPr="0053768D" w:rsidRDefault="005D7731" w:rsidP="0053768D">
      <w:pPr>
        <w:pStyle w:val="a3"/>
        <w:widowControl w:val="0"/>
        <w:spacing w:after="160" w:line="240" w:lineRule="auto"/>
        <w:ind w:firstLine="0"/>
        <w:jc w:val="right"/>
        <w:rPr>
          <w:rFonts w:ascii="GHEA Grapalat" w:hAnsi="GHEA Grapalat"/>
          <w:i w:val="0"/>
          <w:sz w:val="24"/>
          <w:szCs w:val="24"/>
        </w:rPr>
      </w:pPr>
      <w:r w:rsidRPr="009044F1">
        <w:rPr>
          <w:rFonts w:ascii="GHEA Grapalat" w:hAnsi="GHEA Grapalat"/>
        </w:rPr>
        <w:t xml:space="preserve">Решением Оценочной комиссии </w:t>
      </w:r>
      <w:r w:rsidR="00002451" w:rsidRPr="00487535">
        <w:rPr>
          <w:rFonts w:ascii="GHEA Grapalat" w:hAnsi="GHEA Grapalat"/>
          <w:sz w:val="22"/>
        </w:rPr>
        <w:t>запроса котировок</w:t>
      </w:r>
      <w:r w:rsidR="001B32D9" w:rsidRPr="001B32D9">
        <w:rPr>
          <w:rFonts w:ascii="GHEA Grapalat" w:hAnsi="GHEA Grapalat" w:cs="Sylfaen"/>
          <w:i w:val="0"/>
        </w:rPr>
        <w:br/>
      </w:r>
      <w:r w:rsidR="00096865" w:rsidRPr="009044F1">
        <w:rPr>
          <w:rFonts w:ascii="GHEA Grapalat" w:hAnsi="GHEA Grapalat"/>
          <w:i w:val="0"/>
        </w:rPr>
        <w:t xml:space="preserve">под кодом </w:t>
      </w:r>
      <w:r w:rsidR="00FB33B6" w:rsidRPr="00FB33B6">
        <w:rPr>
          <w:rFonts w:ascii="GHEA Grapalat" w:hAnsi="GHEA Grapalat"/>
          <w:i w:val="0"/>
          <w:sz w:val="24"/>
          <w:szCs w:val="24"/>
        </w:rPr>
        <w:t>ХААПК</w:t>
      </w:r>
      <w:r w:rsidR="0053768D" w:rsidRPr="00002451">
        <w:rPr>
          <w:rFonts w:ascii="GHEA Grapalat" w:hAnsi="GHEA Grapalat"/>
          <w:i w:val="0"/>
          <w:sz w:val="24"/>
          <w:szCs w:val="24"/>
        </w:rPr>
        <w:t>-</w:t>
      </w:r>
      <w:r w:rsidR="0053768D">
        <w:rPr>
          <w:rFonts w:ascii="GHEA Grapalat" w:hAnsi="GHEA Grapalat"/>
          <w:i w:val="0"/>
          <w:sz w:val="24"/>
          <w:szCs w:val="24"/>
          <w:lang w:val="en-US"/>
        </w:rPr>
        <w:t>GH</w:t>
      </w:r>
      <w:proofErr w:type="spellStart"/>
      <w:r w:rsidR="0053768D" w:rsidRPr="009044F1">
        <w:rPr>
          <w:rFonts w:ascii="GHEA Grapalat" w:hAnsi="GHEA Grapalat"/>
          <w:i w:val="0"/>
          <w:sz w:val="24"/>
          <w:szCs w:val="24"/>
        </w:rPr>
        <w:t>APDzB</w:t>
      </w:r>
      <w:proofErr w:type="spellEnd"/>
      <w:r w:rsidR="0053768D" w:rsidRPr="009044F1">
        <w:rPr>
          <w:rFonts w:ascii="GHEA Grapalat" w:hAnsi="GHEA Grapalat"/>
          <w:i w:val="0"/>
          <w:sz w:val="24"/>
          <w:szCs w:val="24"/>
        </w:rPr>
        <w:t xml:space="preserve"> </w:t>
      </w:r>
      <w:r w:rsidR="0053768D" w:rsidRPr="00002451">
        <w:rPr>
          <w:rFonts w:ascii="GHEA Grapalat" w:hAnsi="GHEA Grapalat"/>
          <w:i w:val="0"/>
          <w:sz w:val="24"/>
          <w:szCs w:val="24"/>
        </w:rPr>
        <w:t>-20/01</w:t>
      </w:r>
      <w:r w:rsidR="001B32D9" w:rsidRPr="001B32D9">
        <w:rPr>
          <w:rFonts w:ascii="GHEA Grapalat" w:hAnsi="GHEA Grapalat" w:cs="Times Armenian"/>
          <w:i w:val="0"/>
        </w:rPr>
        <w:br/>
      </w:r>
      <w:r w:rsidR="00A46F92">
        <w:rPr>
          <w:rFonts w:ascii="GHEA Grapalat" w:hAnsi="GHEA Grapalat"/>
          <w:i w:val="0"/>
        </w:rPr>
        <w:t xml:space="preserve">№ </w:t>
      </w:r>
      <w:r w:rsidR="0053768D" w:rsidRPr="0053768D">
        <w:rPr>
          <w:rFonts w:ascii="GHEA Grapalat" w:hAnsi="GHEA Grapalat"/>
          <w:i w:val="0"/>
        </w:rPr>
        <w:t>1</w:t>
      </w:r>
      <w:r w:rsidR="00096865" w:rsidRPr="009044F1">
        <w:rPr>
          <w:rFonts w:ascii="GHEA Grapalat" w:hAnsi="GHEA Grapalat"/>
          <w:i w:val="0"/>
        </w:rPr>
        <w:t xml:space="preserve"> от </w:t>
      </w:r>
      <w:r w:rsidR="0053768D" w:rsidRPr="0053768D">
        <w:rPr>
          <w:rFonts w:ascii="GHEA Grapalat" w:hAnsi="GHEA Grapalat"/>
          <w:i w:val="0"/>
        </w:rPr>
        <w:t>18.12</w:t>
      </w:r>
      <w:r w:rsidR="00096865" w:rsidRPr="009044F1">
        <w:rPr>
          <w:rFonts w:ascii="GHEA Grapalat" w:hAnsi="GHEA Grapalat"/>
          <w:i w:val="0"/>
        </w:rPr>
        <w:t xml:space="preserve"> 20</w:t>
      </w:r>
      <w:r w:rsidR="0053768D" w:rsidRPr="0053768D">
        <w:rPr>
          <w:rFonts w:ascii="GHEA Grapalat" w:hAnsi="GHEA Grapalat"/>
          <w:i w:val="0"/>
        </w:rPr>
        <w:t>19</w:t>
      </w:r>
      <w:r w:rsidR="009F10E4">
        <w:rPr>
          <w:rFonts w:ascii="GHEA Grapalat" w:hAnsi="GHEA Grapalat"/>
          <w:i w:val="0"/>
        </w:rPr>
        <w:t xml:space="preserve"> </w:t>
      </w:r>
      <w:r w:rsidR="00096865" w:rsidRPr="009044F1">
        <w:rPr>
          <w:rFonts w:ascii="GHEA Grapalat" w:hAnsi="GHEA Grapalat"/>
          <w:i w:val="0"/>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53768D" w:rsidRDefault="0053768D" w:rsidP="0053768D">
      <w:pPr>
        <w:pStyle w:val="a3"/>
        <w:widowControl w:val="0"/>
        <w:spacing w:line="240" w:lineRule="auto"/>
        <w:ind w:left="1701" w:firstLine="0"/>
        <w:jc w:val="center"/>
        <w:rPr>
          <w:rFonts w:ascii="GHEA Grapalat" w:hAnsi="GHEA Grapalat"/>
        </w:rPr>
      </w:pPr>
      <w:r>
        <w:rPr>
          <w:rFonts w:ascii="GHEA Grapalat" w:hAnsi="GHEA Grapalat"/>
          <w:i w:val="0"/>
          <w:sz w:val="24"/>
          <w:szCs w:val="24"/>
        </w:rPr>
        <w:t>«</w:t>
      </w:r>
      <w:proofErr w:type="spellStart"/>
      <w:r w:rsidR="00FB33B6">
        <w:rPr>
          <w:rFonts w:ascii="GHEA Grapalat" w:hAnsi="GHEA Grapalat"/>
          <w:i w:val="0"/>
          <w:sz w:val="24"/>
          <w:szCs w:val="24"/>
        </w:rPr>
        <w:t>Овташат</w:t>
      </w:r>
      <w:proofErr w:type="spellEnd"/>
      <w:r w:rsidRPr="00002451">
        <w:rPr>
          <w:rFonts w:ascii="GHEA Grapalat" w:hAnsi="GHEA Grapalat"/>
          <w:i w:val="0"/>
          <w:sz w:val="24"/>
          <w:szCs w:val="24"/>
        </w:rPr>
        <w:t xml:space="preserve"> ААПК</w:t>
      </w:r>
      <w:r>
        <w:rPr>
          <w:rFonts w:ascii="GHEA Grapalat" w:hAnsi="GHEA Grapalat"/>
          <w:i w:val="0"/>
          <w:sz w:val="24"/>
          <w:szCs w:val="24"/>
        </w:rPr>
        <w:t>»</w:t>
      </w:r>
      <w:r w:rsidRPr="00002451">
        <w:rPr>
          <w:rFonts w:ascii="GHEA Grapalat" w:hAnsi="GHEA Grapalat"/>
          <w:i w:val="0"/>
          <w:sz w:val="24"/>
          <w:szCs w:val="24"/>
        </w:rPr>
        <w:t xml:space="preserve"> ГНО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53768D" w:rsidRDefault="002B32D6" w:rsidP="0053768D">
      <w:pPr>
        <w:pStyle w:val="a3"/>
        <w:widowControl w:val="0"/>
        <w:spacing w:line="240" w:lineRule="auto"/>
        <w:ind w:left="1701" w:firstLine="0"/>
        <w:jc w:val="center"/>
        <w:rPr>
          <w:rFonts w:ascii="GHEA Grapalat" w:hAnsi="GHEA Grapalat"/>
        </w:rPr>
      </w:pPr>
      <w:r w:rsidRPr="009044F1">
        <w:rPr>
          <w:rFonts w:ascii="GHEA Grapalat" w:hAnsi="GHEA Grapalat"/>
        </w:rPr>
        <w:t xml:space="preserve">НА </w:t>
      </w:r>
      <w:r w:rsidR="0053768D" w:rsidRPr="00487535">
        <w:rPr>
          <w:rFonts w:ascii="GHEA Grapalat" w:hAnsi="GHEA Grapalat"/>
          <w:sz w:val="22"/>
        </w:rPr>
        <w:t>ЗАПРОС КОТИРОВОК</w:t>
      </w:r>
      <w:r w:rsidRPr="009044F1">
        <w:rPr>
          <w:rFonts w:ascii="GHEA Grapalat" w:hAnsi="GHEA Grapalat"/>
        </w:rPr>
        <w:t xml:space="preserve">, ОБЪЯВЛЕННЫЙ С ЦЕЛЬЮ ПРИОБРЕТЕНИЯ </w:t>
      </w:r>
      <w:r w:rsidR="0053768D">
        <w:rPr>
          <w:rFonts w:ascii="GHEA Grapalat" w:hAnsi="GHEA Grapalat"/>
          <w:sz w:val="22"/>
        </w:rPr>
        <w:t>ЛЕКАРСТВО</w:t>
      </w:r>
      <w:r w:rsidR="0053768D" w:rsidRPr="009044F1">
        <w:rPr>
          <w:rFonts w:ascii="GHEA Grapalat" w:hAnsi="GHEA Grapalat"/>
        </w:rPr>
        <w:t xml:space="preserve"> </w:t>
      </w:r>
      <w:r w:rsidRPr="009044F1">
        <w:rPr>
          <w:rFonts w:ascii="GHEA Grapalat" w:hAnsi="GHEA Grapalat"/>
        </w:rPr>
        <w:t xml:space="preserve">ДЛЯ НУЖД </w:t>
      </w:r>
      <w:r w:rsidR="0053768D">
        <w:rPr>
          <w:rFonts w:ascii="GHEA Grapalat" w:hAnsi="GHEA Grapalat"/>
          <w:i w:val="0"/>
          <w:sz w:val="24"/>
          <w:szCs w:val="24"/>
        </w:rPr>
        <w:t>«</w:t>
      </w:r>
      <w:proofErr w:type="spellStart"/>
      <w:r w:rsidR="00FB33B6">
        <w:rPr>
          <w:rFonts w:ascii="GHEA Grapalat" w:hAnsi="GHEA Grapalat"/>
          <w:i w:val="0"/>
          <w:sz w:val="24"/>
          <w:szCs w:val="24"/>
        </w:rPr>
        <w:t>Овташат</w:t>
      </w:r>
      <w:proofErr w:type="spellEnd"/>
      <w:r w:rsidR="0053768D" w:rsidRPr="00002451">
        <w:rPr>
          <w:rFonts w:ascii="GHEA Grapalat" w:hAnsi="GHEA Grapalat"/>
          <w:i w:val="0"/>
          <w:sz w:val="24"/>
          <w:szCs w:val="24"/>
        </w:rPr>
        <w:t xml:space="preserve"> ААПК</w:t>
      </w:r>
      <w:r w:rsidR="0053768D">
        <w:rPr>
          <w:rFonts w:ascii="GHEA Grapalat" w:hAnsi="GHEA Grapalat"/>
          <w:i w:val="0"/>
          <w:sz w:val="24"/>
          <w:szCs w:val="24"/>
        </w:rPr>
        <w:t>»</w:t>
      </w:r>
      <w:r w:rsidR="0053768D" w:rsidRPr="00002451">
        <w:rPr>
          <w:rFonts w:ascii="GHEA Grapalat" w:hAnsi="GHEA Grapalat"/>
          <w:i w:val="0"/>
          <w:sz w:val="24"/>
          <w:szCs w:val="24"/>
        </w:rPr>
        <w:t xml:space="preserve"> ГНО</w:t>
      </w:r>
    </w:p>
    <w:p w:rsidR="00CE0D95" w:rsidRPr="009044F1" w:rsidRDefault="00CE0D95" w:rsidP="0053768D">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lastRenderedPageBreak/>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53768D" w:rsidRDefault="0053768D" w:rsidP="0053768D">
      <w:pPr>
        <w:widowControl w:val="0"/>
        <w:jc w:val="center"/>
        <w:rPr>
          <w:rFonts w:ascii="GHEA Grapalat" w:hAnsi="GHEA Grapalat"/>
        </w:rPr>
      </w:pPr>
      <w:proofErr w:type="gramStart"/>
      <w:r>
        <w:rPr>
          <w:rFonts w:ascii="GHEA Grapalat" w:hAnsi="GHEA Grapalat"/>
          <w:b/>
          <w:sz w:val="22"/>
        </w:rPr>
        <w:t xml:space="preserve">ЛЕКАРСТВО </w:t>
      </w:r>
      <w:r w:rsidRPr="0053768D">
        <w:rPr>
          <w:rFonts w:ascii="GHEA Grapalat" w:hAnsi="GHEA Grapalat"/>
          <w:b/>
          <w:sz w:val="22"/>
        </w:rPr>
        <w:t xml:space="preserve"> </w:t>
      </w:r>
      <w:r w:rsidR="005D7731" w:rsidRPr="002E069D">
        <w:rPr>
          <w:rFonts w:ascii="GHEA Grapalat" w:hAnsi="GHEA Grapalat"/>
          <w:b/>
        </w:rPr>
        <w:t>ДЛЯ</w:t>
      </w:r>
      <w:proofErr w:type="gramEnd"/>
      <w:r w:rsidR="005D7731" w:rsidRPr="002E069D">
        <w:rPr>
          <w:rFonts w:ascii="GHEA Grapalat" w:hAnsi="GHEA Grapalat"/>
          <w:b/>
        </w:rPr>
        <w:t xml:space="preserve"> НУЖД</w:t>
      </w:r>
      <w:r w:rsidRPr="0053768D">
        <w:rPr>
          <w:rFonts w:ascii="GHEA Grapalat" w:hAnsi="GHEA Grapalat"/>
          <w:b/>
        </w:rPr>
        <w:t xml:space="preserve"> «</w:t>
      </w:r>
      <w:proofErr w:type="spellStart"/>
      <w:r w:rsidR="00FB33B6">
        <w:rPr>
          <w:rFonts w:ascii="GHEA Grapalat" w:hAnsi="GHEA Grapalat"/>
          <w:b/>
        </w:rPr>
        <w:t>Овташат</w:t>
      </w:r>
      <w:proofErr w:type="spellEnd"/>
      <w:r w:rsidRPr="0053768D">
        <w:rPr>
          <w:rFonts w:ascii="GHEA Grapalat" w:hAnsi="GHEA Grapalat"/>
          <w:b/>
        </w:rPr>
        <w:t xml:space="preserve"> ААПК» ГНО</w:t>
      </w:r>
    </w:p>
    <w:p w:rsidR="00160AE4" w:rsidRPr="003A1EBB" w:rsidRDefault="00160AE4" w:rsidP="00B46D58">
      <w:pPr>
        <w:widowControl w:val="0"/>
        <w:spacing w:after="160"/>
        <w:ind w:firstLine="567"/>
        <w:jc w:val="center"/>
        <w:rPr>
          <w:rFonts w:ascii="GHEA Grapalat" w:hAnsi="GHEA Grapalat"/>
        </w:rPr>
      </w:pPr>
    </w:p>
    <w:p w:rsidR="0053768D" w:rsidRDefault="00160AE4" w:rsidP="00B46D58">
      <w:pPr>
        <w:widowControl w:val="0"/>
        <w:spacing w:after="160"/>
        <w:jc w:val="center"/>
        <w:rPr>
          <w:rFonts w:ascii="GHEA Grapalat" w:hAnsi="GHEA Grapalat"/>
          <w:b/>
          <w:sz w:val="22"/>
        </w:rPr>
      </w:pPr>
      <w:r w:rsidRPr="009044F1">
        <w:rPr>
          <w:rFonts w:ascii="GHEA Grapalat" w:hAnsi="GHEA Grapalat"/>
          <w:b/>
        </w:rPr>
        <w:t xml:space="preserve">ПРИГЛАШЕНИЯ НА </w:t>
      </w:r>
      <w:r w:rsidR="0053768D" w:rsidRPr="00487535">
        <w:rPr>
          <w:rFonts w:ascii="GHEA Grapalat" w:hAnsi="GHEA Grapalat"/>
          <w:b/>
          <w:sz w:val="22"/>
        </w:rPr>
        <w:t xml:space="preserve">ЗАПРОС КОТИРОВОК, </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53768D" w:rsidP="00B46D58">
      <w:pPr>
        <w:widowControl w:val="0"/>
        <w:tabs>
          <w:tab w:val="left" w:pos="1134"/>
        </w:tabs>
        <w:spacing w:after="160"/>
        <w:ind w:left="1134" w:hanging="567"/>
        <w:jc w:val="both"/>
        <w:rPr>
          <w:rFonts w:ascii="GHEA Grapalat" w:hAnsi="GHEA Grapalat" w:cs="Sylfaen"/>
        </w:rPr>
      </w:pPr>
      <w:r>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00087A30" w:rsidRPr="009044F1">
        <w:rPr>
          <w:rFonts w:ascii="GHEA Grapalat" w:hAnsi="GHEA Grapalat"/>
        </w:rPr>
        <w:t xml:space="preserve"> </w:t>
      </w:r>
    </w:p>
    <w:p w:rsidR="00096865" w:rsidRPr="003A1EBB"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096865" w:rsidRPr="00543BAE" w:rsidRDefault="0053768D" w:rsidP="00B46D58">
      <w:pPr>
        <w:widowControl w:val="0"/>
        <w:tabs>
          <w:tab w:val="left" w:pos="1134"/>
        </w:tabs>
        <w:spacing w:after="160"/>
        <w:ind w:left="1134" w:hanging="567"/>
        <w:jc w:val="both"/>
        <w:rPr>
          <w:rFonts w:ascii="GHEA Grapalat" w:hAnsi="GHEA Grapalat"/>
        </w:rPr>
      </w:pPr>
      <w:r>
        <w:rPr>
          <w:rFonts w:ascii="GHEA Grapalat" w:hAnsi="GHEA Grapalat"/>
        </w:rPr>
        <w:t>11</w:t>
      </w:r>
      <w:r w:rsidR="00096865" w:rsidRPr="009044F1">
        <w:rPr>
          <w:rFonts w:ascii="GHEA Grapalat" w:hAnsi="GHEA Grapalat"/>
        </w:rPr>
        <w:t>.</w:t>
      </w:r>
      <w:r w:rsidR="005D191A" w:rsidRPr="00543BAE">
        <w:rPr>
          <w:rFonts w:ascii="GHEA Grapalat" w:hAnsi="GHEA Grapalat"/>
        </w:rPr>
        <w:tab/>
      </w:r>
      <w:r w:rsidR="00096865"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53768D">
      <w:pPr>
        <w:widowControl w:val="0"/>
        <w:spacing w:after="160"/>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53768D" w:rsidRPr="00A93BC6">
        <w:rPr>
          <w:rFonts w:ascii="GHEA Grapalat" w:hAnsi="GHEA Grapalat"/>
          <w:spacing w:val="-6"/>
          <w:sz w:val="22"/>
        </w:rPr>
        <w:t>о запросе котировок</w:t>
      </w:r>
      <w:r w:rsidR="00FB33B6">
        <w:rPr>
          <w:rFonts w:ascii="GHEA Grapalat" w:hAnsi="GHEA Grapalat"/>
          <w:spacing w:val="-6"/>
        </w:rPr>
        <w:t>, проводимом под кодом ХААПК</w:t>
      </w:r>
      <w:r w:rsidR="0053768D">
        <w:rPr>
          <w:rFonts w:ascii="GHEA Grapalat" w:hAnsi="GHEA Grapalat"/>
          <w:spacing w:val="-6"/>
        </w:rPr>
        <w:t>-</w:t>
      </w:r>
      <w:proofErr w:type="spellStart"/>
      <w:r w:rsidR="0053768D">
        <w:rPr>
          <w:rFonts w:ascii="GHEA Grapalat" w:hAnsi="GHEA Grapalat"/>
          <w:spacing w:val="-6"/>
        </w:rPr>
        <w:t>GH</w:t>
      </w:r>
      <w:r w:rsidR="00096865" w:rsidRPr="006D2DF7">
        <w:rPr>
          <w:rFonts w:ascii="GHEA Grapalat" w:hAnsi="GHEA Grapalat"/>
          <w:spacing w:val="-6"/>
        </w:rPr>
        <w:t>APDzB</w:t>
      </w:r>
      <w:proofErr w:type="spellEnd"/>
      <w:r w:rsidR="0053768D">
        <w:rPr>
          <w:rFonts w:ascii="GHEA Grapalat" w:hAnsi="GHEA Grapalat"/>
          <w:spacing w:val="-6"/>
        </w:rPr>
        <w:t>—</w:t>
      </w:r>
      <w:r w:rsidR="00FB33B6">
        <w:rPr>
          <w:rFonts w:ascii="GHEA Grapalat" w:hAnsi="GHEA Grapalat"/>
          <w:spacing w:val="-6"/>
        </w:rPr>
        <w:t>20/01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w:t>
      </w:r>
      <w:r w:rsidRPr="000B2CFA">
        <w:rPr>
          <w:rFonts w:ascii="GHEA Grapalat" w:hAnsi="GHEA Grapalat"/>
        </w:rPr>
        <w:lastRenderedPageBreak/>
        <w:t>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proofErr w:type="spellStart"/>
      <w:r w:rsidR="0053768D">
        <w:rPr>
          <w:rFonts w:ascii="GHEA Grapalat" w:hAnsi="GHEA Grapalat"/>
          <w:sz w:val="24"/>
          <w:szCs w:val="24"/>
          <w:lang w:val="en-US"/>
        </w:rPr>
        <w:t>emma</w:t>
      </w:r>
      <w:proofErr w:type="spellEnd"/>
      <w:r w:rsidR="0053768D" w:rsidRPr="0053768D">
        <w:rPr>
          <w:rFonts w:ascii="GHEA Grapalat" w:hAnsi="GHEA Grapalat"/>
          <w:sz w:val="24"/>
          <w:szCs w:val="24"/>
        </w:rPr>
        <w:t>.</w:t>
      </w:r>
      <w:proofErr w:type="spellStart"/>
      <w:r w:rsidR="0053768D">
        <w:rPr>
          <w:rFonts w:ascii="GHEA Grapalat" w:hAnsi="GHEA Grapalat"/>
          <w:sz w:val="24"/>
          <w:szCs w:val="24"/>
          <w:lang w:val="en-US"/>
        </w:rPr>
        <w:t>melkonyan</w:t>
      </w:r>
      <w:proofErr w:type="spellEnd"/>
      <w:r w:rsidR="0053768D" w:rsidRPr="0053768D">
        <w:rPr>
          <w:rFonts w:ascii="GHEA Grapalat" w:hAnsi="GHEA Grapalat"/>
          <w:sz w:val="24"/>
          <w:szCs w:val="24"/>
        </w:rPr>
        <w:t>.95@</w:t>
      </w:r>
      <w:r w:rsidR="0053768D">
        <w:rPr>
          <w:rFonts w:ascii="GHEA Grapalat" w:hAnsi="GHEA Grapalat"/>
          <w:sz w:val="24"/>
          <w:szCs w:val="24"/>
          <w:lang w:val="en-US"/>
        </w:rPr>
        <w:t>mail</w:t>
      </w:r>
      <w:r w:rsidR="0053768D" w:rsidRPr="0053768D">
        <w:rPr>
          <w:rFonts w:ascii="GHEA Grapalat" w:hAnsi="GHEA Grapalat"/>
          <w:sz w:val="24"/>
          <w:szCs w:val="24"/>
        </w:rPr>
        <w:t>.</w:t>
      </w:r>
      <w:proofErr w:type="spellStart"/>
      <w:r w:rsidR="0053768D">
        <w:rPr>
          <w:rFonts w:ascii="GHEA Grapalat" w:hAnsi="GHEA Grapalat"/>
          <w:sz w:val="24"/>
          <w:szCs w:val="24"/>
          <w:lang w:val="en-US"/>
        </w:rPr>
        <w:t>ru</w:t>
      </w:r>
      <w:proofErr w:type="spellEnd"/>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53418D" w:rsidRPr="0053418D">
        <w:rPr>
          <w:rFonts w:ascii="GHEA Grapalat" w:hAnsi="GHEA Grapalat"/>
          <w:i w:val="0"/>
          <w:sz w:val="24"/>
          <w:szCs w:val="24"/>
        </w:rPr>
        <w:t>лекарство</w:t>
      </w:r>
      <w:r w:rsidRPr="009044F1">
        <w:rPr>
          <w:rFonts w:ascii="GHEA Grapalat" w:hAnsi="GHEA Grapalat"/>
          <w:i w:val="0"/>
          <w:sz w:val="24"/>
          <w:szCs w:val="24"/>
        </w:rPr>
        <w:t xml:space="preserve">" (далее — также товар) для нужд </w:t>
      </w:r>
      <w:r w:rsidR="0053418D" w:rsidRPr="0053418D">
        <w:rPr>
          <w:rFonts w:ascii="GHEA Grapalat" w:hAnsi="GHEA Grapalat"/>
          <w:i w:val="0"/>
          <w:szCs w:val="24"/>
        </w:rPr>
        <w:t>«</w:t>
      </w:r>
      <w:proofErr w:type="spellStart"/>
      <w:r w:rsidR="00FB33B6">
        <w:rPr>
          <w:rFonts w:ascii="GHEA Grapalat" w:hAnsi="GHEA Grapalat"/>
          <w:i w:val="0"/>
          <w:szCs w:val="24"/>
        </w:rPr>
        <w:t>Овташат</w:t>
      </w:r>
      <w:proofErr w:type="spellEnd"/>
      <w:r w:rsidR="0053418D" w:rsidRPr="0053418D">
        <w:rPr>
          <w:rFonts w:ascii="GHEA Grapalat" w:hAnsi="GHEA Grapalat"/>
          <w:i w:val="0"/>
          <w:szCs w:val="24"/>
        </w:rPr>
        <w:t xml:space="preserve"> ААПК» ГНО</w:t>
      </w:r>
      <w:r w:rsidRPr="009044F1">
        <w:rPr>
          <w:rFonts w:ascii="GHEA Grapalat" w:hAnsi="GHEA Grapalat"/>
          <w:i w:val="0"/>
          <w:sz w:val="24"/>
          <w:szCs w:val="24"/>
        </w:rPr>
        <w:t>, которые сгруппированы в лоты "</w:t>
      </w:r>
      <w:r w:rsidR="00FB33B6">
        <w:rPr>
          <w:rFonts w:ascii="GHEA Grapalat" w:hAnsi="GHEA Grapalat"/>
          <w:i w:val="0"/>
          <w:sz w:val="24"/>
          <w:szCs w:val="24"/>
        </w:rPr>
        <w:t>61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sz w:val="16"/>
              </w:rPr>
            </w:pPr>
            <w:r w:rsidRPr="00045FB5">
              <w:rPr>
                <w:rFonts w:ascii="Sylfaen" w:hAnsi="Sylfaen"/>
                <w:b/>
                <w:i/>
                <w:sz w:val="16"/>
              </w:rPr>
              <w:t>1</w:t>
            </w:r>
          </w:p>
        </w:tc>
        <w:tc>
          <w:tcPr>
            <w:tcW w:w="7704" w:type="dxa"/>
            <w:vAlign w:val="center"/>
          </w:tcPr>
          <w:p w:rsidR="0053418D" w:rsidRPr="00151BC6" w:rsidRDefault="001F7C7C" w:rsidP="0053418D">
            <w:pPr>
              <w:pStyle w:val="23"/>
              <w:widowControl w:val="0"/>
              <w:spacing w:after="120" w:line="240" w:lineRule="auto"/>
              <w:ind w:firstLine="0"/>
              <w:rPr>
                <w:rFonts w:ascii="GHEA Grapalat" w:hAnsi="GHEA Grapalat"/>
                <w:sz w:val="28"/>
                <w:szCs w:val="24"/>
              </w:rPr>
            </w:pPr>
            <w:proofErr w:type="spellStart"/>
            <w:r>
              <w:rPr>
                <w:rFonts w:ascii="GHEA Grapalat" w:hAnsi="GHEA Grapalat"/>
                <w:sz w:val="28"/>
                <w:szCs w:val="24"/>
              </w:rPr>
              <w:t>Метамизол</w:t>
            </w:r>
            <w:proofErr w:type="spellEnd"/>
            <w:r>
              <w:rPr>
                <w:rFonts w:ascii="GHEA Grapalat" w:hAnsi="GHEA Grapalat"/>
                <w:sz w:val="28"/>
                <w:szCs w:val="24"/>
              </w:rPr>
              <w:t xml:space="preserve"> </w:t>
            </w:r>
            <w:r w:rsidRPr="00B70F64">
              <w:rPr>
                <w:rFonts w:ascii="Sylfaen" w:hAnsi="Sylfaen"/>
                <w:i/>
              </w:rPr>
              <w:t>50%  2</w:t>
            </w:r>
            <w:r w:rsidR="0022499A">
              <w:rPr>
                <w:rFonts w:ascii="Sylfaen" w:hAnsi="Sylfaen" w:cs="Sylfaen"/>
                <w:i/>
              </w:rPr>
              <w:t>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sz w:val="16"/>
              </w:rPr>
            </w:pPr>
            <w:r w:rsidRPr="00045FB5">
              <w:rPr>
                <w:rFonts w:ascii="Sylfaen" w:hAnsi="Sylfaen"/>
                <w:b/>
                <w:i/>
                <w:sz w:val="16"/>
              </w:rPr>
              <w:t>2</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Дифенгидрамин</w:t>
            </w:r>
            <w:proofErr w:type="spellEnd"/>
            <w:r>
              <w:rPr>
                <w:rFonts w:ascii="GHEA Grapalat" w:hAnsi="GHEA Grapalat"/>
                <w:sz w:val="22"/>
                <w:szCs w:val="24"/>
              </w:rPr>
              <w:t xml:space="preserve"> 10мг/мл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Парацетамол 500мг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Дексаметазон</w:t>
            </w:r>
            <w:proofErr w:type="spellEnd"/>
            <w:r>
              <w:rPr>
                <w:rFonts w:ascii="GHEA Grapalat" w:hAnsi="GHEA Grapalat"/>
                <w:sz w:val="22"/>
                <w:szCs w:val="24"/>
              </w:rPr>
              <w:t xml:space="preserve"> 4мг 1мл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Диклофенак</w:t>
            </w:r>
            <w:proofErr w:type="spellEnd"/>
            <w:r>
              <w:rPr>
                <w:rFonts w:ascii="GHEA Grapalat" w:hAnsi="GHEA Grapalat"/>
                <w:sz w:val="22"/>
                <w:szCs w:val="24"/>
              </w:rPr>
              <w:t xml:space="preserve"> 75мг/3мл</w:t>
            </w:r>
          </w:p>
        </w:tc>
      </w:tr>
      <w:tr w:rsidR="00151BC6" w:rsidRPr="009044F1" w:rsidTr="004E0B7B">
        <w:trPr>
          <w:jc w:val="center"/>
        </w:trPr>
        <w:tc>
          <w:tcPr>
            <w:tcW w:w="1530" w:type="dxa"/>
            <w:vAlign w:val="center"/>
          </w:tcPr>
          <w:p w:rsidR="00151BC6" w:rsidRPr="00045FB5" w:rsidRDefault="00151BC6" w:rsidP="00151BC6">
            <w:pPr>
              <w:pStyle w:val="23"/>
              <w:ind w:firstLine="0"/>
              <w:jc w:val="center"/>
              <w:rPr>
                <w:rFonts w:ascii="Sylfaen" w:hAnsi="Sylfaen"/>
                <w:b/>
                <w:i/>
              </w:rPr>
            </w:pPr>
            <w:r w:rsidRPr="00045FB5">
              <w:rPr>
                <w:rFonts w:ascii="Sylfaen" w:hAnsi="Sylfaen"/>
                <w:b/>
                <w:i/>
              </w:rPr>
              <w:t>6</w:t>
            </w:r>
          </w:p>
        </w:tc>
        <w:tc>
          <w:tcPr>
            <w:tcW w:w="7704" w:type="dxa"/>
            <w:vAlign w:val="center"/>
          </w:tcPr>
          <w:p w:rsidR="00151BC6" w:rsidRPr="0022499A" w:rsidRDefault="0022499A" w:rsidP="00151BC6">
            <w:pPr>
              <w:pStyle w:val="23"/>
              <w:widowControl w:val="0"/>
              <w:spacing w:after="120" w:line="240" w:lineRule="auto"/>
              <w:ind w:firstLine="0"/>
              <w:rPr>
                <w:rFonts w:ascii="GHEA Grapalat" w:hAnsi="GHEA Grapalat"/>
                <w:sz w:val="22"/>
                <w:szCs w:val="24"/>
              </w:rPr>
            </w:pPr>
            <w:r>
              <w:rPr>
                <w:rFonts w:ascii="GHEA Grapalat" w:hAnsi="GHEA Grapalat"/>
                <w:sz w:val="22"/>
                <w:szCs w:val="24"/>
              </w:rPr>
              <w:t>Димедрол 10мг/1мл</w:t>
            </w:r>
          </w:p>
        </w:tc>
      </w:tr>
      <w:tr w:rsidR="00151BC6" w:rsidRPr="009044F1" w:rsidTr="004E0B7B">
        <w:trPr>
          <w:jc w:val="center"/>
        </w:trPr>
        <w:tc>
          <w:tcPr>
            <w:tcW w:w="1530" w:type="dxa"/>
            <w:vAlign w:val="center"/>
          </w:tcPr>
          <w:p w:rsidR="00151BC6" w:rsidRPr="00045FB5" w:rsidRDefault="00151BC6" w:rsidP="00151BC6">
            <w:pPr>
              <w:pStyle w:val="23"/>
              <w:ind w:firstLine="0"/>
              <w:jc w:val="center"/>
              <w:rPr>
                <w:rFonts w:ascii="Sylfaen" w:hAnsi="Sylfaen"/>
                <w:b/>
                <w:i/>
              </w:rPr>
            </w:pPr>
            <w:r w:rsidRPr="00045FB5">
              <w:rPr>
                <w:rFonts w:ascii="Sylfaen" w:hAnsi="Sylfaen"/>
                <w:b/>
                <w:i/>
              </w:rPr>
              <w:t>7</w:t>
            </w:r>
          </w:p>
        </w:tc>
        <w:tc>
          <w:tcPr>
            <w:tcW w:w="7704" w:type="dxa"/>
            <w:vAlign w:val="center"/>
          </w:tcPr>
          <w:p w:rsidR="00151BC6" w:rsidRPr="0022499A" w:rsidRDefault="0022499A" w:rsidP="00151BC6">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Аминофилин</w:t>
            </w:r>
            <w:proofErr w:type="spellEnd"/>
            <w:r>
              <w:rPr>
                <w:rFonts w:ascii="GHEA Grapalat" w:hAnsi="GHEA Grapalat"/>
                <w:sz w:val="22"/>
                <w:szCs w:val="24"/>
              </w:rPr>
              <w:t xml:space="preserve"> 2,4мг/мл 5мл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8</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Фуросемид 10мг/2мл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9</w:t>
            </w:r>
          </w:p>
        </w:tc>
        <w:tc>
          <w:tcPr>
            <w:tcW w:w="7704" w:type="dxa"/>
            <w:vAlign w:val="center"/>
          </w:tcPr>
          <w:p w:rsidR="0053418D" w:rsidRPr="0022499A" w:rsidRDefault="0022499A" w:rsidP="0053418D">
            <w:pPr>
              <w:pStyle w:val="23"/>
              <w:widowControl w:val="0"/>
              <w:spacing w:after="120" w:line="240" w:lineRule="auto"/>
              <w:ind w:firstLine="0"/>
              <w:rPr>
                <w:rFonts w:asciiTheme="minorHAnsi" w:hAnsiTheme="minorHAnsi"/>
                <w:b/>
              </w:rPr>
            </w:pPr>
            <w:r>
              <w:rPr>
                <w:rFonts w:ascii="GHEA Grapalat" w:hAnsi="GHEA Grapalat"/>
                <w:sz w:val="22"/>
                <w:szCs w:val="24"/>
              </w:rPr>
              <w:t xml:space="preserve">Кордиамин 0,25мг </w:t>
            </w:r>
            <w:r>
              <w:rPr>
                <w:rFonts w:ascii="GHEA Grapalat" w:hAnsi="GHEA Grapalat"/>
                <w:sz w:val="22"/>
                <w:szCs w:val="24"/>
              </w:rPr>
              <w:t>2мл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10</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Супрастин 20мг/мл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11</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Катвахот</w:t>
            </w:r>
            <w:proofErr w:type="spellEnd"/>
            <w:r>
              <w:rPr>
                <w:rFonts w:ascii="GHEA Grapalat" w:hAnsi="GHEA Grapalat"/>
                <w:sz w:val="22"/>
                <w:szCs w:val="24"/>
              </w:rPr>
              <w:t xml:space="preserve"> 25мл 20мг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12</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Спазмалгон</w:t>
            </w:r>
            <w:proofErr w:type="spellEnd"/>
            <w:r>
              <w:rPr>
                <w:rFonts w:ascii="GHEA Grapalat" w:hAnsi="GHEA Grapalat"/>
                <w:sz w:val="22"/>
                <w:szCs w:val="24"/>
              </w:rPr>
              <w:t xml:space="preserve"> 5мл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13</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Йод 5</w:t>
            </w:r>
            <w:r>
              <w:rPr>
                <w:rFonts w:ascii="Sylfaen" w:hAnsi="Sylfaen"/>
                <w:i/>
              </w:rPr>
              <w:t>%</w:t>
            </w:r>
            <w:r>
              <w:rPr>
                <w:rFonts w:ascii="Sylfaen" w:hAnsi="Sylfaen"/>
                <w:i/>
              </w:rPr>
              <w:t xml:space="preserve"> 50мг 30мл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14</w:t>
            </w:r>
          </w:p>
        </w:tc>
        <w:tc>
          <w:tcPr>
            <w:tcW w:w="7704" w:type="dxa"/>
            <w:vAlign w:val="center"/>
          </w:tcPr>
          <w:p w:rsidR="0022499A" w:rsidRPr="0022499A" w:rsidRDefault="0022499A"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Перекис водорода</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15</w:t>
            </w:r>
          </w:p>
        </w:tc>
        <w:tc>
          <w:tcPr>
            <w:tcW w:w="7704" w:type="dxa"/>
            <w:vAlign w:val="center"/>
          </w:tcPr>
          <w:p w:rsidR="0053418D" w:rsidRPr="0022499A" w:rsidRDefault="0022499A" w:rsidP="0053418D">
            <w:pPr>
              <w:pStyle w:val="23"/>
              <w:widowControl w:val="0"/>
              <w:spacing w:after="120" w:line="240" w:lineRule="auto"/>
              <w:ind w:firstLine="0"/>
              <w:rPr>
                <w:rFonts w:ascii="Sylfaen" w:hAnsi="Sylfaen"/>
                <w:sz w:val="22"/>
                <w:szCs w:val="24"/>
              </w:rPr>
            </w:pPr>
            <w:r>
              <w:rPr>
                <w:rFonts w:ascii="Sylfaen" w:hAnsi="Sylfaen"/>
                <w:sz w:val="22"/>
                <w:szCs w:val="24"/>
              </w:rPr>
              <w:t xml:space="preserve">Спирт </w:t>
            </w:r>
            <w:proofErr w:type="spellStart"/>
            <w:r>
              <w:rPr>
                <w:rFonts w:ascii="Sylfaen" w:hAnsi="Sylfaen"/>
                <w:sz w:val="22"/>
                <w:szCs w:val="24"/>
              </w:rPr>
              <w:t>нашатир</w:t>
            </w:r>
            <w:proofErr w:type="spellEnd"/>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16</w:t>
            </w:r>
          </w:p>
        </w:tc>
        <w:tc>
          <w:tcPr>
            <w:tcW w:w="7704" w:type="dxa"/>
            <w:vAlign w:val="center"/>
          </w:tcPr>
          <w:p w:rsidR="0053418D" w:rsidRPr="0022499A" w:rsidRDefault="0022499A"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Спирт медицинский</w:t>
            </w:r>
          </w:p>
        </w:tc>
      </w:tr>
      <w:tr w:rsidR="00151BC6" w:rsidRPr="009044F1" w:rsidTr="008F1B31">
        <w:trPr>
          <w:jc w:val="center"/>
        </w:trPr>
        <w:tc>
          <w:tcPr>
            <w:tcW w:w="1530" w:type="dxa"/>
            <w:vAlign w:val="center"/>
          </w:tcPr>
          <w:p w:rsidR="00151BC6" w:rsidRPr="00045FB5" w:rsidRDefault="00151BC6" w:rsidP="00151BC6">
            <w:pPr>
              <w:pStyle w:val="23"/>
              <w:ind w:firstLine="0"/>
              <w:jc w:val="center"/>
              <w:rPr>
                <w:rFonts w:ascii="Sylfaen" w:hAnsi="Sylfaen"/>
                <w:b/>
                <w:i/>
              </w:rPr>
            </w:pPr>
            <w:r w:rsidRPr="00045FB5">
              <w:rPr>
                <w:rFonts w:ascii="Sylfaen" w:hAnsi="Sylfaen"/>
                <w:b/>
                <w:i/>
              </w:rPr>
              <w:t>17</w:t>
            </w:r>
          </w:p>
        </w:tc>
        <w:tc>
          <w:tcPr>
            <w:tcW w:w="7704" w:type="dxa"/>
          </w:tcPr>
          <w:p w:rsidR="00151BC6" w:rsidRDefault="0022499A" w:rsidP="00151BC6">
            <w:r>
              <w:t xml:space="preserve">Ацетилсалициловая </w:t>
            </w:r>
            <w:r w:rsidR="0049264D">
              <w:t>кисло</w:t>
            </w:r>
            <w:r>
              <w:t>та 100мг</w:t>
            </w:r>
          </w:p>
        </w:tc>
      </w:tr>
      <w:tr w:rsidR="00151BC6" w:rsidRPr="009044F1" w:rsidTr="008F1B31">
        <w:trPr>
          <w:jc w:val="center"/>
        </w:trPr>
        <w:tc>
          <w:tcPr>
            <w:tcW w:w="1530" w:type="dxa"/>
            <w:vAlign w:val="center"/>
          </w:tcPr>
          <w:p w:rsidR="00151BC6" w:rsidRPr="00045FB5" w:rsidRDefault="00151BC6" w:rsidP="00151BC6">
            <w:pPr>
              <w:pStyle w:val="23"/>
              <w:ind w:firstLine="0"/>
              <w:jc w:val="center"/>
              <w:rPr>
                <w:rFonts w:ascii="Sylfaen" w:hAnsi="Sylfaen"/>
                <w:b/>
                <w:i/>
              </w:rPr>
            </w:pPr>
            <w:r w:rsidRPr="00045FB5">
              <w:rPr>
                <w:rFonts w:ascii="Sylfaen" w:hAnsi="Sylfaen"/>
                <w:b/>
                <w:i/>
              </w:rPr>
              <w:t>18</w:t>
            </w:r>
          </w:p>
        </w:tc>
        <w:tc>
          <w:tcPr>
            <w:tcW w:w="7704" w:type="dxa"/>
          </w:tcPr>
          <w:p w:rsidR="00151BC6" w:rsidRDefault="0022499A" w:rsidP="00151BC6">
            <w:r>
              <w:t xml:space="preserve">Ацетилсалициловая </w:t>
            </w:r>
            <w:r w:rsidR="0049264D">
              <w:t>кисло</w:t>
            </w:r>
            <w:r>
              <w:t>та</w:t>
            </w:r>
            <w:r>
              <w:t xml:space="preserve"> </w:t>
            </w:r>
            <w:r>
              <w:rPr>
                <w:rFonts w:ascii="Sylfaen" w:hAnsi="Sylfaen"/>
                <w:i/>
                <w:color w:val="000000"/>
                <w:sz w:val="20"/>
                <w:szCs w:val="20"/>
              </w:rPr>
              <w:t>75мг</w:t>
            </w:r>
            <w:r w:rsidRPr="00B70F64">
              <w:rPr>
                <w:rFonts w:ascii="Sylfaen" w:hAnsi="Sylfaen"/>
                <w:i/>
                <w:color w:val="000000"/>
                <w:sz w:val="20"/>
                <w:szCs w:val="20"/>
              </w:rPr>
              <w:t xml:space="preserve"> +</w:t>
            </w:r>
            <w:proofErr w:type="spellStart"/>
            <w:r w:rsidRPr="00B70F64">
              <w:rPr>
                <w:rFonts w:ascii="Sylfaen" w:hAnsi="Sylfaen"/>
                <w:i/>
                <w:color w:val="000000"/>
                <w:sz w:val="20"/>
                <w:szCs w:val="20"/>
              </w:rPr>
              <w:t>Mg</w:t>
            </w:r>
            <w:proofErr w:type="spellEnd"/>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19</w:t>
            </w:r>
          </w:p>
        </w:tc>
        <w:tc>
          <w:tcPr>
            <w:tcW w:w="7704" w:type="dxa"/>
            <w:vAlign w:val="center"/>
          </w:tcPr>
          <w:p w:rsidR="0053418D" w:rsidRPr="0049264D" w:rsidRDefault="0049264D" w:rsidP="0049264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Амоксицилин</w:t>
            </w:r>
            <w:proofErr w:type="spellEnd"/>
            <w:r>
              <w:rPr>
                <w:rFonts w:ascii="GHEA Grapalat" w:hAnsi="GHEA Grapalat"/>
                <w:sz w:val="22"/>
                <w:szCs w:val="24"/>
              </w:rPr>
              <w:t xml:space="preserve">/ </w:t>
            </w:r>
            <w:proofErr w:type="spellStart"/>
            <w:r>
              <w:rPr>
                <w:rFonts w:ascii="GHEA Grapalat" w:hAnsi="GHEA Grapalat"/>
                <w:sz w:val="22"/>
                <w:szCs w:val="24"/>
              </w:rPr>
              <w:t>клавулановая</w:t>
            </w:r>
            <w:proofErr w:type="spellEnd"/>
            <w:r>
              <w:rPr>
                <w:rFonts w:ascii="GHEA Grapalat" w:hAnsi="GHEA Grapalat"/>
                <w:sz w:val="22"/>
                <w:szCs w:val="24"/>
              </w:rPr>
              <w:t xml:space="preserve"> кислота </w:t>
            </w:r>
            <w:r>
              <w:rPr>
                <w:rFonts w:ascii="Sylfaen" w:hAnsi="Sylfaen"/>
                <w:i/>
                <w:color w:val="000000"/>
              </w:rPr>
              <w:t>156,25мг/5мл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20</w:t>
            </w:r>
          </w:p>
        </w:tc>
        <w:tc>
          <w:tcPr>
            <w:tcW w:w="7704" w:type="dxa"/>
            <w:vAlign w:val="center"/>
          </w:tcPr>
          <w:p w:rsidR="0053418D" w:rsidRPr="00151BC6" w:rsidRDefault="0049264D" w:rsidP="0053418D">
            <w:pPr>
              <w:pStyle w:val="23"/>
              <w:widowControl w:val="0"/>
              <w:spacing w:after="120" w:line="240" w:lineRule="auto"/>
              <w:ind w:firstLine="0"/>
              <w:rPr>
                <w:rFonts w:ascii="GHEA Grapalat" w:hAnsi="GHEA Grapalat"/>
                <w:sz w:val="22"/>
                <w:szCs w:val="24"/>
                <w:lang w:val="en-US"/>
              </w:rPr>
            </w:pPr>
            <w:proofErr w:type="spellStart"/>
            <w:r>
              <w:rPr>
                <w:rFonts w:ascii="GHEA Grapalat" w:hAnsi="GHEA Grapalat"/>
                <w:sz w:val="22"/>
                <w:szCs w:val="24"/>
              </w:rPr>
              <w:t>Амоксицилин</w:t>
            </w:r>
            <w:proofErr w:type="spellEnd"/>
            <w:r>
              <w:rPr>
                <w:rFonts w:ascii="GHEA Grapalat" w:hAnsi="GHEA Grapalat"/>
                <w:sz w:val="22"/>
                <w:szCs w:val="24"/>
              </w:rPr>
              <w:t xml:space="preserve"> 500мг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21</w:t>
            </w:r>
          </w:p>
        </w:tc>
        <w:tc>
          <w:tcPr>
            <w:tcW w:w="7704" w:type="dxa"/>
            <w:vAlign w:val="center"/>
          </w:tcPr>
          <w:p w:rsidR="0053418D" w:rsidRPr="00151BC6" w:rsidRDefault="0049264D"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Амоксицилин</w:t>
            </w:r>
            <w:proofErr w:type="spellEnd"/>
            <w:r>
              <w:rPr>
                <w:rFonts w:ascii="GHEA Grapalat" w:hAnsi="GHEA Grapalat"/>
                <w:sz w:val="22"/>
                <w:szCs w:val="24"/>
              </w:rPr>
              <w:t xml:space="preserve"> 250мг/5мл 100мл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22</w:t>
            </w:r>
          </w:p>
        </w:tc>
        <w:tc>
          <w:tcPr>
            <w:tcW w:w="7704" w:type="dxa"/>
            <w:vAlign w:val="center"/>
          </w:tcPr>
          <w:p w:rsidR="0053418D" w:rsidRPr="0049264D" w:rsidRDefault="0049264D"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Амиодарон</w:t>
            </w:r>
            <w:proofErr w:type="spellEnd"/>
            <w:r>
              <w:rPr>
                <w:rFonts w:ascii="GHEA Grapalat" w:hAnsi="GHEA Grapalat"/>
                <w:sz w:val="22"/>
                <w:szCs w:val="24"/>
              </w:rPr>
              <w:t xml:space="preserve"> 200мг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23</w:t>
            </w:r>
          </w:p>
        </w:tc>
        <w:tc>
          <w:tcPr>
            <w:tcW w:w="7704" w:type="dxa"/>
            <w:vAlign w:val="center"/>
          </w:tcPr>
          <w:p w:rsidR="0053418D" w:rsidRPr="0049264D" w:rsidRDefault="0049264D"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Сальбутамол</w:t>
            </w:r>
            <w:proofErr w:type="spellEnd"/>
            <w:r>
              <w:rPr>
                <w:rFonts w:ascii="GHEA Grapalat" w:hAnsi="GHEA Grapalat"/>
                <w:sz w:val="22"/>
                <w:szCs w:val="24"/>
              </w:rPr>
              <w:t xml:space="preserve"> 100мкг 200</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24</w:t>
            </w:r>
          </w:p>
        </w:tc>
        <w:tc>
          <w:tcPr>
            <w:tcW w:w="7704" w:type="dxa"/>
            <w:vAlign w:val="center"/>
          </w:tcPr>
          <w:p w:rsidR="0053418D" w:rsidRPr="0049264D" w:rsidRDefault="0049264D"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Сальбутамол</w:t>
            </w:r>
            <w:proofErr w:type="spellEnd"/>
            <w:r>
              <w:rPr>
                <w:rFonts w:ascii="GHEA Grapalat" w:hAnsi="GHEA Grapalat"/>
                <w:sz w:val="22"/>
                <w:szCs w:val="24"/>
              </w:rPr>
              <w:t xml:space="preserve"> 4мг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25</w:t>
            </w:r>
          </w:p>
        </w:tc>
        <w:tc>
          <w:tcPr>
            <w:tcW w:w="7704" w:type="dxa"/>
            <w:vAlign w:val="center"/>
          </w:tcPr>
          <w:p w:rsidR="0053418D" w:rsidRPr="005B61E9" w:rsidRDefault="005B61E9"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Левутирокцин</w:t>
            </w:r>
            <w:proofErr w:type="spellEnd"/>
            <w:r>
              <w:rPr>
                <w:rFonts w:ascii="GHEA Grapalat" w:hAnsi="GHEA Grapalat"/>
                <w:sz w:val="22"/>
                <w:szCs w:val="24"/>
              </w:rPr>
              <w:t xml:space="preserve"> 50мкг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26</w:t>
            </w:r>
          </w:p>
        </w:tc>
        <w:tc>
          <w:tcPr>
            <w:tcW w:w="7704" w:type="dxa"/>
            <w:vAlign w:val="center"/>
          </w:tcPr>
          <w:p w:rsidR="0053418D" w:rsidRPr="005E30A5" w:rsidRDefault="005B61E9"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Холекальциферол</w:t>
            </w:r>
            <w:proofErr w:type="spellEnd"/>
            <w:r>
              <w:rPr>
                <w:rFonts w:ascii="GHEA Grapalat" w:hAnsi="GHEA Grapalat"/>
                <w:sz w:val="22"/>
                <w:szCs w:val="24"/>
              </w:rPr>
              <w:t xml:space="preserve"> 15000мм/мл </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27</w:t>
            </w:r>
          </w:p>
        </w:tc>
        <w:tc>
          <w:tcPr>
            <w:tcW w:w="7704" w:type="dxa"/>
            <w:vAlign w:val="center"/>
          </w:tcPr>
          <w:p w:rsidR="0053418D" w:rsidRPr="005B61E9" w:rsidRDefault="005B61E9"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 xml:space="preserve">Кальций, </w:t>
            </w:r>
            <w:proofErr w:type="spellStart"/>
            <w:r>
              <w:rPr>
                <w:rFonts w:ascii="GHEA Grapalat" w:hAnsi="GHEA Grapalat"/>
                <w:sz w:val="22"/>
                <w:szCs w:val="24"/>
              </w:rPr>
              <w:t>холекалциферол</w:t>
            </w:r>
            <w:proofErr w:type="spellEnd"/>
            <w:r>
              <w:rPr>
                <w:rFonts w:ascii="GHEA Grapalat" w:hAnsi="GHEA Grapalat"/>
                <w:sz w:val="22"/>
                <w:szCs w:val="24"/>
              </w:rPr>
              <w:t xml:space="preserve"> 500мг/10мкг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28</w:t>
            </w:r>
          </w:p>
        </w:tc>
        <w:tc>
          <w:tcPr>
            <w:tcW w:w="7704" w:type="dxa"/>
            <w:vAlign w:val="center"/>
          </w:tcPr>
          <w:p w:rsidR="0053418D" w:rsidRPr="005B61E9" w:rsidRDefault="005B61E9"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Карведилол</w:t>
            </w:r>
            <w:proofErr w:type="spellEnd"/>
            <w:r>
              <w:rPr>
                <w:rFonts w:ascii="GHEA Grapalat" w:hAnsi="GHEA Grapalat"/>
                <w:sz w:val="22"/>
                <w:szCs w:val="24"/>
              </w:rPr>
              <w:t xml:space="preserve"> 12,5</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29</w:t>
            </w:r>
          </w:p>
        </w:tc>
        <w:tc>
          <w:tcPr>
            <w:tcW w:w="7704" w:type="dxa"/>
            <w:vAlign w:val="center"/>
          </w:tcPr>
          <w:p w:rsidR="0053418D" w:rsidRPr="005B61E9" w:rsidRDefault="005B61E9"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Каптоприл</w:t>
            </w:r>
            <w:proofErr w:type="spellEnd"/>
            <w:r>
              <w:rPr>
                <w:rFonts w:ascii="GHEA Grapalat" w:hAnsi="GHEA Grapalat"/>
                <w:sz w:val="22"/>
                <w:szCs w:val="24"/>
              </w:rPr>
              <w:t xml:space="preserve"> 50мг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lastRenderedPageBreak/>
              <w:t>30</w:t>
            </w:r>
          </w:p>
        </w:tc>
        <w:tc>
          <w:tcPr>
            <w:tcW w:w="7704" w:type="dxa"/>
            <w:vAlign w:val="center"/>
          </w:tcPr>
          <w:p w:rsidR="0053418D" w:rsidRPr="005B61E9" w:rsidRDefault="005B61E9"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Гидрохлортиазид</w:t>
            </w:r>
            <w:proofErr w:type="spellEnd"/>
            <w:r>
              <w:rPr>
                <w:rFonts w:ascii="GHEA Grapalat" w:hAnsi="GHEA Grapalat"/>
                <w:sz w:val="22"/>
                <w:szCs w:val="24"/>
              </w:rPr>
              <w:t xml:space="preserve"> 25мг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31</w:t>
            </w:r>
          </w:p>
        </w:tc>
        <w:tc>
          <w:tcPr>
            <w:tcW w:w="7704" w:type="dxa"/>
            <w:vAlign w:val="center"/>
          </w:tcPr>
          <w:p w:rsidR="0053418D" w:rsidRPr="005B61E9" w:rsidRDefault="005B61E9"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Мебендазол</w:t>
            </w:r>
            <w:proofErr w:type="spellEnd"/>
            <w:r>
              <w:rPr>
                <w:rFonts w:ascii="GHEA Grapalat" w:hAnsi="GHEA Grapalat"/>
                <w:sz w:val="22"/>
                <w:szCs w:val="24"/>
              </w:rPr>
              <w:t xml:space="preserve"> 100мг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32</w:t>
            </w:r>
          </w:p>
        </w:tc>
        <w:tc>
          <w:tcPr>
            <w:tcW w:w="7704" w:type="dxa"/>
            <w:vAlign w:val="center"/>
          </w:tcPr>
          <w:p w:rsidR="0053418D" w:rsidRPr="005B61E9" w:rsidRDefault="005B61E9"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Метопролол</w:t>
            </w:r>
            <w:proofErr w:type="spellEnd"/>
            <w:r>
              <w:rPr>
                <w:rFonts w:ascii="GHEA Grapalat" w:hAnsi="GHEA Grapalat"/>
                <w:sz w:val="22"/>
                <w:szCs w:val="24"/>
              </w:rPr>
              <w:t xml:space="preserve"> 50мг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33</w:t>
            </w:r>
          </w:p>
        </w:tc>
        <w:tc>
          <w:tcPr>
            <w:tcW w:w="7704" w:type="dxa"/>
            <w:vAlign w:val="center"/>
          </w:tcPr>
          <w:p w:rsidR="0053418D" w:rsidRPr="005E2D1B" w:rsidRDefault="005E2D1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Метилпреднизолон</w:t>
            </w:r>
            <w:proofErr w:type="spellEnd"/>
            <w:r>
              <w:rPr>
                <w:rFonts w:ascii="GHEA Grapalat" w:hAnsi="GHEA Grapalat"/>
                <w:sz w:val="22"/>
                <w:szCs w:val="24"/>
              </w:rPr>
              <w:t xml:space="preserve"> 4мг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34</w:t>
            </w:r>
          </w:p>
        </w:tc>
        <w:tc>
          <w:tcPr>
            <w:tcW w:w="7704" w:type="dxa"/>
            <w:vAlign w:val="center"/>
          </w:tcPr>
          <w:p w:rsidR="0053418D" w:rsidRPr="005E2D1B" w:rsidRDefault="005E2D1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Нифедипин</w:t>
            </w:r>
            <w:proofErr w:type="spellEnd"/>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35</w:t>
            </w:r>
          </w:p>
        </w:tc>
        <w:tc>
          <w:tcPr>
            <w:tcW w:w="7704" w:type="dxa"/>
            <w:vAlign w:val="center"/>
          </w:tcPr>
          <w:p w:rsidR="0053418D" w:rsidRPr="005E2D1B" w:rsidRDefault="005E2D1B"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Панкреатин 150мг 10000/7500/375</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36</w:t>
            </w:r>
          </w:p>
        </w:tc>
        <w:tc>
          <w:tcPr>
            <w:tcW w:w="7704" w:type="dxa"/>
            <w:vAlign w:val="center"/>
          </w:tcPr>
          <w:p w:rsidR="0053418D" w:rsidRPr="005E2D1B" w:rsidRDefault="005E2D1B"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Парацетамол 120мг/5мл 100мл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37</w:t>
            </w:r>
          </w:p>
        </w:tc>
        <w:tc>
          <w:tcPr>
            <w:tcW w:w="7704" w:type="dxa"/>
            <w:vAlign w:val="center"/>
          </w:tcPr>
          <w:p w:rsidR="0053418D" w:rsidRPr="005E30A5" w:rsidRDefault="005E2D1B"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Преднизолон5мг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38</w:t>
            </w:r>
          </w:p>
        </w:tc>
        <w:tc>
          <w:tcPr>
            <w:tcW w:w="7704" w:type="dxa"/>
            <w:vAlign w:val="center"/>
          </w:tcPr>
          <w:p w:rsidR="0053418D" w:rsidRPr="005E2D1B" w:rsidRDefault="005E2D1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Рибоксин</w:t>
            </w:r>
            <w:proofErr w:type="spellEnd"/>
            <w:r>
              <w:rPr>
                <w:rFonts w:ascii="GHEA Grapalat" w:hAnsi="GHEA Grapalat"/>
                <w:sz w:val="22"/>
                <w:szCs w:val="24"/>
              </w:rPr>
              <w:t xml:space="preserve"> 200мг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39</w:t>
            </w:r>
          </w:p>
        </w:tc>
        <w:tc>
          <w:tcPr>
            <w:tcW w:w="7704" w:type="dxa"/>
            <w:vAlign w:val="center"/>
          </w:tcPr>
          <w:p w:rsidR="0053418D" w:rsidRPr="00116A84" w:rsidRDefault="00116A84"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Сульфаметоксазол</w:t>
            </w:r>
            <w:proofErr w:type="spellEnd"/>
            <w:r>
              <w:rPr>
                <w:rFonts w:ascii="GHEA Grapalat" w:hAnsi="GHEA Grapalat"/>
                <w:sz w:val="22"/>
                <w:szCs w:val="24"/>
              </w:rPr>
              <w:t xml:space="preserve">/ </w:t>
            </w:r>
            <w:proofErr w:type="spellStart"/>
            <w:r>
              <w:rPr>
                <w:rFonts w:ascii="GHEA Grapalat" w:hAnsi="GHEA Grapalat"/>
                <w:sz w:val="22"/>
                <w:szCs w:val="24"/>
              </w:rPr>
              <w:t>триметоприм</w:t>
            </w:r>
            <w:proofErr w:type="spellEnd"/>
            <w:r>
              <w:rPr>
                <w:rFonts w:ascii="GHEA Grapalat" w:hAnsi="GHEA Grapalat"/>
                <w:sz w:val="22"/>
                <w:szCs w:val="24"/>
              </w:rPr>
              <w:t xml:space="preserve"> 480мг/5мл 100 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40</w:t>
            </w:r>
          </w:p>
        </w:tc>
        <w:tc>
          <w:tcPr>
            <w:tcW w:w="7704" w:type="dxa"/>
            <w:vAlign w:val="center"/>
          </w:tcPr>
          <w:p w:rsidR="0053418D" w:rsidRPr="00151BC6" w:rsidRDefault="00116A84" w:rsidP="00116A84">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Сульфаметоксазол</w:t>
            </w:r>
            <w:proofErr w:type="spellEnd"/>
            <w:r>
              <w:rPr>
                <w:rFonts w:ascii="GHEA Grapalat" w:hAnsi="GHEA Grapalat"/>
                <w:sz w:val="22"/>
                <w:szCs w:val="24"/>
              </w:rPr>
              <w:t xml:space="preserve">/ </w:t>
            </w:r>
            <w:proofErr w:type="spellStart"/>
            <w:r>
              <w:rPr>
                <w:rFonts w:ascii="GHEA Grapalat" w:hAnsi="GHEA Grapalat"/>
                <w:sz w:val="22"/>
                <w:szCs w:val="24"/>
              </w:rPr>
              <w:t>триметоприм</w:t>
            </w:r>
            <w:proofErr w:type="spellEnd"/>
            <w:r>
              <w:rPr>
                <w:rFonts w:ascii="GHEA Grapalat" w:hAnsi="GHEA Grapalat"/>
                <w:sz w:val="22"/>
                <w:szCs w:val="24"/>
              </w:rPr>
              <w:t xml:space="preserve"> </w:t>
            </w:r>
            <w:r>
              <w:rPr>
                <w:rFonts w:ascii="GHEA Grapalat" w:hAnsi="GHEA Grapalat"/>
                <w:sz w:val="22"/>
                <w:szCs w:val="24"/>
              </w:rPr>
              <w:t>100мг/20мг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41</w:t>
            </w:r>
          </w:p>
        </w:tc>
        <w:tc>
          <w:tcPr>
            <w:tcW w:w="7704" w:type="dxa"/>
            <w:vAlign w:val="center"/>
          </w:tcPr>
          <w:p w:rsidR="0053418D" w:rsidRPr="00116A84" w:rsidRDefault="00116A84"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Спиронолактон</w:t>
            </w:r>
            <w:proofErr w:type="spellEnd"/>
            <w:r>
              <w:rPr>
                <w:rFonts w:ascii="GHEA Grapalat" w:hAnsi="GHEA Grapalat"/>
                <w:sz w:val="22"/>
                <w:szCs w:val="24"/>
              </w:rPr>
              <w:t xml:space="preserve"> 25мг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42</w:t>
            </w:r>
          </w:p>
        </w:tc>
        <w:tc>
          <w:tcPr>
            <w:tcW w:w="7704" w:type="dxa"/>
            <w:vAlign w:val="center"/>
          </w:tcPr>
          <w:p w:rsidR="0053418D" w:rsidRPr="00151BC6" w:rsidRDefault="00116A84"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Верапамил</w:t>
            </w:r>
            <w:proofErr w:type="spellEnd"/>
            <w:r>
              <w:rPr>
                <w:rFonts w:ascii="GHEA Grapalat" w:hAnsi="GHEA Grapalat"/>
                <w:sz w:val="22"/>
                <w:szCs w:val="24"/>
              </w:rPr>
              <w:t xml:space="preserve"> 80мг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43</w:t>
            </w:r>
          </w:p>
        </w:tc>
        <w:tc>
          <w:tcPr>
            <w:tcW w:w="7704" w:type="dxa"/>
            <w:vAlign w:val="center"/>
          </w:tcPr>
          <w:p w:rsidR="0053418D" w:rsidRPr="0053431E" w:rsidRDefault="00116A84"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Варфарин</w:t>
            </w:r>
            <w:proofErr w:type="spellEnd"/>
            <w:r>
              <w:rPr>
                <w:rFonts w:ascii="GHEA Grapalat" w:hAnsi="GHEA Grapalat"/>
                <w:sz w:val="22"/>
                <w:szCs w:val="24"/>
              </w:rPr>
              <w:t xml:space="preserve"> 2,5мг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44</w:t>
            </w:r>
          </w:p>
        </w:tc>
        <w:tc>
          <w:tcPr>
            <w:tcW w:w="7704" w:type="dxa"/>
            <w:vAlign w:val="center"/>
          </w:tcPr>
          <w:p w:rsidR="0053418D" w:rsidRPr="00116A84" w:rsidRDefault="00116A84"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Цефтраксион</w:t>
            </w:r>
            <w:proofErr w:type="spellEnd"/>
            <w:r>
              <w:rPr>
                <w:rFonts w:ascii="GHEA Grapalat" w:hAnsi="GHEA Grapalat"/>
                <w:sz w:val="22"/>
                <w:szCs w:val="24"/>
              </w:rPr>
              <w:t xml:space="preserve"> 1г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45</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Цефазолин</w:t>
            </w:r>
            <w:proofErr w:type="spellEnd"/>
            <w:r>
              <w:rPr>
                <w:rFonts w:ascii="GHEA Grapalat" w:hAnsi="GHEA Grapalat"/>
                <w:sz w:val="22"/>
                <w:szCs w:val="24"/>
              </w:rPr>
              <w:t xml:space="preserve"> 0,5г </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46</w:t>
            </w:r>
          </w:p>
        </w:tc>
        <w:tc>
          <w:tcPr>
            <w:tcW w:w="7704" w:type="dxa"/>
            <w:vAlign w:val="center"/>
          </w:tcPr>
          <w:p w:rsidR="0053418D" w:rsidRPr="0053431E"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Ципрофлоксацин</w:t>
            </w:r>
            <w:proofErr w:type="spellEnd"/>
            <w:r>
              <w:rPr>
                <w:rFonts w:ascii="GHEA Grapalat" w:hAnsi="GHEA Grapalat"/>
                <w:sz w:val="22"/>
                <w:szCs w:val="24"/>
              </w:rPr>
              <w:t xml:space="preserve"> 0,3</w:t>
            </w:r>
            <w:r w:rsidRPr="00B70F64">
              <w:rPr>
                <w:rFonts w:ascii="Sylfaen" w:hAnsi="Sylfaen"/>
                <w:i/>
                <w:color w:val="000000"/>
                <w:sz w:val="18"/>
                <w:szCs w:val="18"/>
              </w:rPr>
              <w:t>%</w:t>
            </w:r>
            <w:r>
              <w:rPr>
                <w:rFonts w:ascii="Sylfaen" w:hAnsi="Sylfaen"/>
                <w:i/>
                <w:color w:val="000000"/>
                <w:sz w:val="18"/>
                <w:szCs w:val="18"/>
              </w:rPr>
              <w:t xml:space="preserve"> 10мл</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47</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Омепразол</w:t>
            </w:r>
            <w:proofErr w:type="spellEnd"/>
            <w:r>
              <w:rPr>
                <w:rFonts w:ascii="GHEA Grapalat" w:hAnsi="GHEA Grapalat"/>
                <w:sz w:val="22"/>
                <w:szCs w:val="24"/>
              </w:rPr>
              <w:t xml:space="preserve"> 20мг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48</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Флуконазол</w:t>
            </w:r>
            <w:proofErr w:type="spellEnd"/>
            <w:r>
              <w:rPr>
                <w:rFonts w:ascii="GHEA Grapalat" w:hAnsi="GHEA Grapalat"/>
                <w:sz w:val="22"/>
                <w:szCs w:val="24"/>
              </w:rPr>
              <w:t xml:space="preserve"> 150мг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49</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r>
              <w:rPr>
                <w:rFonts w:ascii="GHEA Grapalat" w:hAnsi="GHEA Grapalat"/>
                <w:sz w:val="22"/>
                <w:szCs w:val="24"/>
              </w:rPr>
              <w:t>Фуросемид 40мг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50</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Амлодипин</w:t>
            </w:r>
            <w:proofErr w:type="spellEnd"/>
            <w:r>
              <w:rPr>
                <w:rFonts w:ascii="GHEA Grapalat" w:hAnsi="GHEA Grapalat"/>
                <w:sz w:val="22"/>
                <w:szCs w:val="24"/>
              </w:rPr>
              <w:t>/</w:t>
            </w:r>
            <w:proofErr w:type="spellStart"/>
            <w:r>
              <w:rPr>
                <w:rFonts w:ascii="GHEA Grapalat" w:hAnsi="GHEA Grapalat"/>
                <w:sz w:val="22"/>
                <w:szCs w:val="24"/>
              </w:rPr>
              <w:t>периндоприл</w:t>
            </w:r>
            <w:proofErr w:type="spellEnd"/>
            <w:r>
              <w:rPr>
                <w:rFonts w:ascii="GHEA Grapalat" w:hAnsi="GHEA Grapalat"/>
                <w:sz w:val="22"/>
                <w:szCs w:val="24"/>
              </w:rPr>
              <w:t xml:space="preserve"> 10/4</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51</w:t>
            </w:r>
          </w:p>
        </w:tc>
        <w:tc>
          <w:tcPr>
            <w:tcW w:w="7704" w:type="dxa"/>
            <w:vAlign w:val="center"/>
          </w:tcPr>
          <w:p w:rsidR="0053418D" w:rsidRPr="00151BC6"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Бисопролол</w:t>
            </w:r>
            <w:proofErr w:type="spellEnd"/>
            <w:r>
              <w:rPr>
                <w:rFonts w:ascii="GHEA Grapalat" w:hAnsi="GHEA Grapalat"/>
                <w:sz w:val="22"/>
                <w:szCs w:val="24"/>
              </w:rPr>
              <w:t>/</w:t>
            </w:r>
            <w:proofErr w:type="spellStart"/>
            <w:r>
              <w:rPr>
                <w:rFonts w:ascii="GHEA Grapalat" w:hAnsi="GHEA Grapalat"/>
                <w:sz w:val="22"/>
                <w:szCs w:val="24"/>
              </w:rPr>
              <w:t>амлодипин</w:t>
            </w:r>
            <w:proofErr w:type="spellEnd"/>
            <w:r>
              <w:rPr>
                <w:rFonts w:ascii="GHEA Grapalat" w:hAnsi="GHEA Grapalat"/>
                <w:sz w:val="22"/>
                <w:szCs w:val="24"/>
              </w:rPr>
              <w:t xml:space="preserve"> 5/10</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52</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Бисопролол</w:t>
            </w:r>
            <w:proofErr w:type="spellEnd"/>
            <w:r>
              <w:rPr>
                <w:rFonts w:ascii="GHEA Grapalat" w:hAnsi="GHEA Grapalat"/>
                <w:sz w:val="22"/>
                <w:szCs w:val="24"/>
              </w:rPr>
              <w:t>/</w:t>
            </w:r>
            <w:proofErr w:type="spellStart"/>
            <w:r>
              <w:rPr>
                <w:rFonts w:ascii="GHEA Grapalat" w:hAnsi="GHEA Grapalat"/>
                <w:sz w:val="22"/>
                <w:szCs w:val="24"/>
              </w:rPr>
              <w:t>периндоприл</w:t>
            </w:r>
            <w:proofErr w:type="spellEnd"/>
            <w:r>
              <w:rPr>
                <w:rFonts w:ascii="GHEA Grapalat" w:hAnsi="GHEA Grapalat"/>
                <w:sz w:val="22"/>
                <w:szCs w:val="24"/>
              </w:rPr>
              <w:t xml:space="preserve"> 5/10</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53</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Монтелукаст</w:t>
            </w:r>
            <w:proofErr w:type="spellEnd"/>
            <w:r>
              <w:rPr>
                <w:rFonts w:ascii="GHEA Grapalat" w:hAnsi="GHEA Grapalat"/>
                <w:sz w:val="22"/>
                <w:szCs w:val="24"/>
              </w:rPr>
              <w:t xml:space="preserve"> 10мг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54</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Пантопразол</w:t>
            </w:r>
            <w:proofErr w:type="spellEnd"/>
            <w:r>
              <w:rPr>
                <w:rFonts w:ascii="GHEA Grapalat" w:hAnsi="GHEA Grapalat"/>
                <w:sz w:val="22"/>
                <w:szCs w:val="24"/>
              </w:rPr>
              <w:t xml:space="preserve"> 20мг</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55</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Периндоприл</w:t>
            </w:r>
            <w:proofErr w:type="spellEnd"/>
            <w:r>
              <w:rPr>
                <w:rFonts w:ascii="GHEA Grapalat" w:hAnsi="GHEA Grapalat"/>
                <w:sz w:val="22"/>
                <w:szCs w:val="24"/>
              </w:rPr>
              <w:t>/</w:t>
            </w:r>
            <w:proofErr w:type="spellStart"/>
            <w:r>
              <w:rPr>
                <w:rFonts w:ascii="GHEA Grapalat" w:hAnsi="GHEA Grapalat"/>
                <w:sz w:val="22"/>
                <w:szCs w:val="24"/>
              </w:rPr>
              <w:t>индапамид</w:t>
            </w:r>
            <w:proofErr w:type="spellEnd"/>
            <w:r>
              <w:rPr>
                <w:rFonts w:ascii="GHEA Grapalat" w:hAnsi="GHEA Grapalat"/>
                <w:sz w:val="22"/>
                <w:szCs w:val="24"/>
              </w:rPr>
              <w:t xml:space="preserve"> 10/2,5</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56</w:t>
            </w:r>
          </w:p>
        </w:tc>
        <w:tc>
          <w:tcPr>
            <w:tcW w:w="7704" w:type="dxa"/>
            <w:vAlign w:val="center"/>
          </w:tcPr>
          <w:p w:rsidR="0053418D" w:rsidRPr="00E01CEB"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Периндоприл</w:t>
            </w:r>
            <w:proofErr w:type="spellEnd"/>
            <w:r>
              <w:rPr>
                <w:rFonts w:ascii="GHEA Grapalat" w:hAnsi="GHEA Grapalat"/>
                <w:sz w:val="22"/>
                <w:szCs w:val="24"/>
              </w:rPr>
              <w:t>/</w:t>
            </w:r>
            <w:proofErr w:type="spellStart"/>
            <w:r>
              <w:rPr>
                <w:rFonts w:ascii="GHEA Grapalat" w:hAnsi="GHEA Grapalat"/>
                <w:sz w:val="22"/>
                <w:szCs w:val="24"/>
              </w:rPr>
              <w:t>амлодипин</w:t>
            </w:r>
            <w:proofErr w:type="spellEnd"/>
            <w:r>
              <w:rPr>
                <w:rFonts w:ascii="GHEA Grapalat" w:hAnsi="GHEA Grapalat"/>
                <w:sz w:val="22"/>
                <w:szCs w:val="24"/>
              </w:rPr>
              <w:t>/</w:t>
            </w:r>
            <w:proofErr w:type="spellStart"/>
            <w:r>
              <w:rPr>
                <w:rFonts w:ascii="GHEA Grapalat" w:hAnsi="GHEA Grapalat"/>
                <w:sz w:val="22"/>
                <w:szCs w:val="24"/>
              </w:rPr>
              <w:t>индапамид</w:t>
            </w:r>
            <w:proofErr w:type="spellEnd"/>
            <w:r>
              <w:rPr>
                <w:rFonts w:ascii="GHEA Grapalat" w:hAnsi="GHEA Grapalat"/>
                <w:sz w:val="22"/>
                <w:szCs w:val="24"/>
              </w:rPr>
              <w:t xml:space="preserve"> 4/5/1,25</w:t>
            </w:r>
          </w:p>
        </w:tc>
      </w:tr>
      <w:tr w:rsidR="0053418D" w:rsidRPr="009044F1" w:rsidTr="004E0B7B">
        <w:trPr>
          <w:jc w:val="center"/>
        </w:trPr>
        <w:tc>
          <w:tcPr>
            <w:tcW w:w="1530" w:type="dxa"/>
            <w:vAlign w:val="center"/>
          </w:tcPr>
          <w:p w:rsidR="0053418D" w:rsidRPr="00045FB5" w:rsidRDefault="0053418D" w:rsidP="0053418D">
            <w:pPr>
              <w:pStyle w:val="23"/>
              <w:ind w:firstLine="0"/>
              <w:jc w:val="center"/>
              <w:rPr>
                <w:rFonts w:ascii="Sylfaen" w:hAnsi="Sylfaen"/>
                <w:b/>
                <w:i/>
              </w:rPr>
            </w:pPr>
            <w:r w:rsidRPr="00045FB5">
              <w:rPr>
                <w:rFonts w:ascii="Sylfaen" w:hAnsi="Sylfaen"/>
                <w:b/>
                <w:i/>
              </w:rPr>
              <w:t>57</w:t>
            </w:r>
          </w:p>
        </w:tc>
        <w:tc>
          <w:tcPr>
            <w:tcW w:w="7704" w:type="dxa"/>
            <w:vAlign w:val="center"/>
          </w:tcPr>
          <w:p w:rsidR="0053418D" w:rsidRPr="00151BC6" w:rsidRDefault="00E01CEB" w:rsidP="0053418D">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Рамиприл</w:t>
            </w:r>
            <w:proofErr w:type="spellEnd"/>
            <w:r>
              <w:rPr>
                <w:rFonts w:ascii="GHEA Grapalat" w:hAnsi="GHEA Grapalat"/>
                <w:sz w:val="22"/>
                <w:szCs w:val="24"/>
              </w:rPr>
              <w:t xml:space="preserve"> </w:t>
            </w:r>
            <w:proofErr w:type="spellStart"/>
            <w:r>
              <w:rPr>
                <w:rFonts w:ascii="GHEA Grapalat" w:hAnsi="GHEA Grapalat"/>
                <w:sz w:val="22"/>
                <w:szCs w:val="24"/>
              </w:rPr>
              <w:t>гидрохлортиазид</w:t>
            </w:r>
            <w:proofErr w:type="spellEnd"/>
            <w:r>
              <w:rPr>
                <w:rFonts w:ascii="GHEA Grapalat" w:hAnsi="GHEA Grapalat"/>
                <w:sz w:val="22"/>
                <w:szCs w:val="24"/>
              </w:rPr>
              <w:t xml:space="preserve"> 10/12,5</w:t>
            </w:r>
          </w:p>
        </w:tc>
      </w:tr>
      <w:tr w:rsidR="0053431E" w:rsidRPr="009044F1" w:rsidTr="004E0B7B">
        <w:trPr>
          <w:jc w:val="center"/>
        </w:trPr>
        <w:tc>
          <w:tcPr>
            <w:tcW w:w="1530" w:type="dxa"/>
            <w:vAlign w:val="center"/>
          </w:tcPr>
          <w:p w:rsidR="0053431E" w:rsidRPr="00045FB5" w:rsidRDefault="0053431E" w:rsidP="0053431E">
            <w:pPr>
              <w:pStyle w:val="23"/>
              <w:ind w:firstLine="0"/>
              <w:jc w:val="center"/>
              <w:rPr>
                <w:rFonts w:ascii="Sylfaen" w:hAnsi="Sylfaen"/>
                <w:b/>
                <w:i/>
              </w:rPr>
            </w:pPr>
            <w:r w:rsidRPr="00045FB5">
              <w:rPr>
                <w:rFonts w:ascii="Sylfaen" w:hAnsi="Sylfaen"/>
                <w:b/>
                <w:i/>
              </w:rPr>
              <w:t>58</w:t>
            </w:r>
          </w:p>
        </w:tc>
        <w:tc>
          <w:tcPr>
            <w:tcW w:w="7704" w:type="dxa"/>
            <w:vAlign w:val="center"/>
          </w:tcPr>
          <w:p w:rsidR="0053431E" w:rsidRPr="00151BC6" w:rsidRDefault="006C55A1" w:rsidP="0053431E">
            <w:pPr>
              <w:pStyle w:val="23"/>
              <w:widowControl w:val="0"/>
              <w:spacing w:after="120" w:line="240" w:lineRule="auto"/>
              <w:ind w:firstLine="0"/>
              <w:rPr>
                <w:rFonts w:ascii="GHEA Grapalat" w:hAnsi="GHEA Grapalat"/>
                <w:sz w:val="22"/>
                <w:szCs w:val="24"/>
              </w:rPr>
            </w:pPr>
            <w:proofErr w:type="spellStart"/>
            <w:r>
              <w:rPr>
                <w:rFonts w:ascii="GHEA Grapalat" w:hAnsi="GHEA Grapalat"/>
                <w:sz w:val="22"/>
                <w:szCs w:val="24"/>
              </w:rPr>
              <w:t>Рамиприл</w:t>
            </w:r>
            <w:proofErr w:type="spellEnd"/>
            <w:r>
              <w:rPr>
                <w:rFonts w:ascii="GHEA Grapalat" w:hAnsi="GHEA Grapalat"/>
                <w:sz w:val="22"/>
                <w:szCs w:val="24"/>
              </w:rPr>
              <w:t>/</w:t>
            </w:r>
            <w:proofErr w:type="spellStart"/>
            <w:r>
              <w:rPr>
                <w:rFonts w:ascii="GHEA Grapalat" w:hAnsi="GHEA Grapalat"/>
                <w:sz w:val="22"/>
                <w:szCs w:val="24"/>
              </w:rPr>
              <w:t>амлодипин</w:t>
            </w:r>
            <w:proofErr w:type="spellEnd"/>
            <w:r>
              <w:rPr>
                <w:rFonts w:ascii="GHEA Grapalat" w:hAnsi="GHEA Grapalat"/>
                <w:sz w:val="22"/>
                <w:szCs w:val="24"/>
              </w:rPr>
              <w:t xml:space="preserve"> 5/10</w:t>
            </w:r>
          </w:p>
        </w:tc>
      </w:tr>
      <w:tr w:rsidR="0053431E" w:rsidRPr="009044F1" w:rsidTr="004E0B7B">
        <w:trPr>
          <w:jc w:val="center"/>
        </w:trPr>
        <w:tc>
          <w:tcPr>
            <w:tcW w:w="1530" w:type="dxa"/>
            <w:vAlign w:val="center"/>
          </w:tcPr>
          <w:p w:rsidR="0053431E" w:rsidRPr="00045FB5" w:rsidRDefault="0053431E" w:rsidP="0053431E">
            <w:pPr>
              <w:pStyle w:val="23"/>
              <w:ind w:firstLine="0"/>
              <w:jc w:val="center"/>
              <w:rPr>
                <w:rFonts w:ascii="Sylfaen" w:hAnsi="Sylfaen"/>
                <w:b/>
                <w:i/>
              </w:rPr>
            </w:pPr>
            <w:r w:rsidRPr="00045FB5">
              <w:rPr>
                <w:rFonts w:ascii="Sylfaen" w:hAnsi="Sylfaen"/>
                <w:b/>
                <w:i/>
              </w:rPr>
              <w:t>59</w:t>
            </w:r>
          </w:p>
        </w:tc>
        <w:tc>
          <w:tcPr>
            <w:tcW w:w="7704" w:type="dxa"/>
            <w:vAlign w:val="center"/>
          </w:tcPr>
          <w:p w:rsidR="0053431E" w:rsidRPr="006C55A1" w:rsidRDefault="006C55A1" w:rsidP="0053431E">
            <w:pPr>
              <w:pStyle w:val="23"/>
              <w:widowControl w:val="0"/>
              <w:spacing w:after="120" w:line="240" w:lineRule="auto"/>
              <w:ind w:firstLine="0"/>
              <w:rPr>
                <w:rFonts w:ascii="GHEA Grapalat" w:hAnsi="GHEA Grapalat"/>
                <w:sz w:val="22"/>
                <w:szCs w:val="24"/>
              </w:rPr>
            </w:pPr>
            <w:r>
              <w:rPr>
                <w:rFonts w:ascii="GHEA Grapalat" w:hAnsi="GHEA Grapalat"/>
                <w:sz w:val="22"/>
                <w:szCs w:val="24"/>
              </w:rPr>
              <w:t>Фенотерол/</w:t>
            </w:r>
            <w:proofErr w:type="spellStart"/>
            <w:r>
              <w:rPr>
                <w:rFonts w:ascii="GHEA Grapalat" w:hAnsi="GHEA Grapalat"/>
                <w:sz w:val="22"/>
                <w:szCs w:val="24"/>
              </w:rPr>
              <w:t>ипратропиум</w:t>
            </w:r>
            <w:proofErr w:type="spellEnd"/>
            <w:r>
              <w:rPr>
                <w:rFonts w:ascii="GHEA Grapalat" w:hAnsi="GHEA Grapalat"/>
                <w:sz w:val="22"/>
                <w:szCs w:val="24"/>
              </w:rPr>
              <w:t xml:space="preserve"> 500мкг/мл  261мкг/мл</w:t>
            </w:r>
          </w:p>
        </w:tc>
      </w:tr>
      <w:tr w:rsidR="0053431E" w:rsidRPr="009044F1" w:rsidTr="004E0B7B">
        <w:trPr>
          <w:jc w:val="center"/>
        </w:trPr>
        <w:tc>
          <w:tcPr>
            <w:tcW w:w="1530" w:type="dxa"/>
            <w:vAlign w:val="center"/>
          </w:tcPr>
          <w:p w:rsidR="0053431E" w:rsidRPr="00045FB5" w:rsidRDefault="0053431E" w:rsidP="0053431E">
            <w:pPr>
              <w:pStyle w:val="23"/>
              <w:ind w:firstLine="0"/>
              <w:jc w:val="center"/>
              <w:rPr>
                <w:rFonts w:ascii="Sylfaen" w:hAnsi="Sylfaen"/>
                <w:b/>
                <w:i/>
              </w:rPr>
            </w:pPr>
            <w:r w:rsidRPr="00045FB5">
              <w:rPr>
                <w:rFonts w:ascii="Sylfaen" w:hAnsi="Sylfaen"/>
                <w:b/>
                <w:i/>
              </w:rPr>
              <w:t>60</w:t>
            </w:r>
          </w:p>
        </w:tc>
        <w:tc>
          <w:tcPr>
            <w:tcW w:w="7704" w:type="dxa"/>
            <w:vAlign w:val="center"/>
          </w:tcPr>
          <w:p w:rsidR="0053431E" w:rsidRPr="006C55A1" w:rsidRDefault="006C55A1" w:rsidP="0053431E">
            <w:pPr>
              <w:pStyle w:val="23"/>
              <w:widowControl w:val="0"/>
              <w:spacing w:after="120" w:line="240" w:lineRule="auto"/>
              <w:ind w:firstLine="0"/>
              <w:rPr>
                <w:rFonts w:ascii="GHEA Grapalat" w:hAnsi="GHEA Grapalat"/>
                <w:sz w:val="22"/>
                <w:szCs w:val="24"/>
              </w:rPr>
            </w:pPr>
            <w:r>
              <w:rPr>
                <w:rFonts w:ascii="GHEA Grapalat" w:hAnsi="GHEA Grapalat"/>
                <w:sz w:val="22"/>
                <w:szCs w:val="24"/>
              </w:rPr>
              <w:t>Фенотерол/</w:t>
            </w:r>
            <w:proofErr w:type="spellStart"/>
            <w:r>
              <w:rPr>
                <w:rFonts w:ascii="GHEA Grapalat" w:hAnsi="GHEA Grapalat"/>
                <w:sz w:val="22"/>
                <w:szCs w:val="24"/>
              </w:rPr>
              <w:t>ипратропиум</w:t>
            </w:r>
            <w:proofErr w:type="spellEnd"/>
            <w:r>
              <w:rPr>
                <w:rFonts w:ascii="GHEA Grapalat" w:hAnsi="GHEA Grapalat"/>
                <w:sz w:val="22"/>
                <w:szCs w:val="24"/>
              </w:rPr>
              <w:t xml:space="preserve"> 200мкг/д  50мкг/д</w:t>
            </w:r>
          </w:p>
        </w:tc>
      </w:tr>
      <w:tr w:rsidR="0053431E" w:rsidRPr="009044F1" w:rsidTr="004E0B7B">
        <w:trPr>
          <w:jc w:val="center"/>
        </w:trPr>
        <w:tc>
          <w:tcPr>
            <w:tcW w:w="1530" w:type="dxa"/>
            <w:vAlign w:val="center"/>
          </w:tcPr>
          <w:p w:rsidR="0053431E" w:rsidRPr="00045FB5" w:rsidRDefault="0053431E" w:rsidP="0053431E">
            <w:pPr>
              <w:pStyle w:val="23"/>
              <w:ind w:firstLine="0"/>
              <w:jc w:val="center"/>
              <w:rPr>
                <w:rFonts w:ascii="Sylfaen" w:hAnsi="Sylfaen"/>
                <w:b/>
                <w:i/>
              </w:rPr>
            </w:pPr>
            <w:r w:rsidRPr="00045FB5">
              <w:rPr>
                <w:rFonts w:ascii="Sylfaen" w:hAnsi="Sylfaen"/>
                <w:b/>
                <w:i/>
              </w:rPr>
              <w:t>61</w:t>
            </w:r>
          </w:p>
        </w:tc>
        <w:tc>
          <w:tcPr>
            <w:tcW w:w="7704" w:type="dxa"/>
            <w:vAlign w:val="center"/>
          </w:tcPr>
          <w:p w:rsidR="0053431E" w:rsidRPr="00ED68A6" w:rsidRDefault="00ED68A6" w:rsidP="0053431E">
            <w:pPr>
              <w:pStyle w:val="23"/>
              <w:widowControl w:val="0"/>
              <w:spacing w:after="120" w:line="240" w:lineRule="auto"/>
              <w:ind w:firstLine="0"/>
              <w:rPr>
                <w:rFonts w:ascii="GHEA Grapalat" w:hAnsi="GHEA Grapalat"/>
                <w:sz w:val="22"/>
                <w:szCs w:val="24"/>
              </w:rPr>
            </w:pPr>
            <w:r>
              <w:rPr>
                <w:rFonts w:ascii="GHEA Grapalat" w:hAnsi="GHEA Grapalat"/>
                <w:sz w:val="22"/>
                <w:szCs w:val="24"/>
              </w:rPr>
              <w:t>Железосодержащая комбинация 50мг.мл 100мл</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23"/>
        <w:widowControl w:val="0"/>
        <w:spacing w:after="160" w:line="240" w:lineRule="auto"/>
        <w:ind w:firstLine="567"/>
        <w:rPr>
          <w:rFonts w:ascii="GHEA Grapalat" w:hAnsi="GHEA Grapalat"/>
          <w:sz w:val="24"/>
          <w:szCs w:val="24"/>
        </w:rPr>
      </w:pP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 xml:space="preserve">предоставляет разъяснение представившему запрос участнику в течение двух календарных дней, следующих за днем получения </w:t>
      </w:r>
      <w:r w:rsidRPr="009044F1">
        <w:rPr>
          <w:rFonts w:ascii="GHEA Grapalat" w:hAnsi="GHEA Grapalat"/>
        </w:rPr>
        <w:lastRenderedPageBreak/>
        <w:t>запроса</w:t>
      </w:r>
      <w:r w:rsidR="000B3864">
        <w:rPr>
          <w:rStyle w:val="af6"/>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3"/>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Pr="009044F1">
        <w:rPr>
          <w:rFonts w:ascii="GHEA Grapalat" w:hAnsi="GHEA Grapalat"/>
          <w:sz w:val="24"/>
          <w:szCs w:val="24"/>
        </w:rPr>
        <w:lastRenderedPageBreak/>
        <w:t>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"окончательный срок подачи заявок" часов "—"-</w:t>
      </w:r>
      <w:proofErr w:type="spellStart"/>
      <w:r w:rsidRPr="009044F1">
        <w:rPr>
          <w:rFonts w:ascii="GHEA Grapalat" w:hAnsi="GHEA Grapalat"/>
          <w:sz w:val="24"/>
          <w:szCs w:val="24"/>
        </w:rPr>
        <w:t>го</w:t>
      </w:r>
      <w:proofErr w:type="spellEnd"/>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часов "—"-</w:t>
      </w:r>
      <w:proofErr w:type="spellStart"/>
      <w:r>
        <w:rPr>
          <w:rFonts w:ascii="GHEA Grapalat" w:hAnsi="GHEA Grapalat"/>
          <w:sz w:val="24"/>
          <w:szCs w:val="24"/>
        </w:rPr>
        <w:t>го</w:t>
      </w:r>
      <w:proofErr w:type="spellEnd"/>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Pr>
          <w:rFonts w:ascii="GHEA Grapalat" w:hAnsi="GHEA Grapalat"/>
          <w:sz w:val="24"/>
          <w:szCs w:val="24"/>
          <w:vertAlign w:val="subscript"/>
        </w:rPr>
        <w:t>имя, фамилия секретаря комиссии</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6"/>
          <w:rFonts w:ascii="GHEA Grapalat" w:hAnsi="GHEA Grapalat" w:cs="Sylfaen"/>
          <w:sz w:val="24"/>
          <w:szCs w:val="24"/>
        </w:rPr>
        <w:footnoteReference w:customMarkFollows="1" w:id="4"/>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5"/>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proofErr w:type="gramStart"/>
      <w:r w:rsidR="00A60D60" w:rsidRPr="009044F1">
        <w:rPr>
          <w:rFonts w:ascii="GHEA Grapalat" w:hAnsi="GHEA Grapalat"/>
          <w:sz w:val="24"/>
          <w:szCs w:val="24"/>
        </w:rPr>
        <w:t xml:space="preserve">" </w:t>
      </w:r>
      <w:r w:rsidRPr="009044F1">
        <w:rPr>
          <w:rFonts w:ascii="GHEA Grapalat" w:hAnsi="GHEA Grapalat"/>
          <w:sz w:val="24"/>
          <w:szCs w:val="24"/>
        </w:rPr>
        <w:t xml:space="preserve"> и</w:t>
      </w:r>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7B2B4A" w:rsidP="00B46D58">
      <w:pPr>
        <w:widowControl w:val="0"/>
        <w:spacing w:after="160"/>
        <w:jc w:val="center"/>
        <w:rPr>
          <w:rFonts w:ascii="GHEA Grapalat" w:hAnsi="GHEA Grapalat"/>
          <w:b/>
        </w:rPr>
      </w:pPr>
      <w:r>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7B2B4A" w:rsidP="00B46D58">
      <w:pPr>
        <w:pStyle w:val="23"/>
        <w:widowControl w:val="0"/>
        <w:tabs>
          <w:tab w:val="left" w:pos="1134"/>
        </w:tabs>
        <w:spacing w:after="160" w:line="240" w:lineRule="auto"/>
        <w:ind w:firstLine="567"/>
        <w:rPr>
          <w:rFonts w:ascii="GHEA Grapalat" w:hAnsi="GHEA Grapalat" w:cs="Tahoma"/>
          <w:sz w:val="24"/>
          <w:szCs w:val="24"/>
        </w:rPr>
      </w:pPr>
      <w:r>
        <w:rPr>
          <w:rFonts w:ascii="GHEA Grapalat" w:hAnsi="GHEA Grapalat"/>
          <w:sz w:val="24"/>
          <w:szCs w:val="24"/>
        </w:rPr>
        <w:t>7</w:t>
      </w:r>
      <w:r w:rsidR="00FD2748" w:rsidRPr="009044F1">
        <w:rPr>
          <w:rFonts w:ascii="GHEA Grapalat" w:hAnsi="GHEA Grapalat"/>
          <w:sz w:val="24"/>
          <w:szCs w:val="24"/>
        </w:rPr>
        <w:t>.1</w:t>
      </w:r>
      <w:r w:rsidR="00D07367" w:rsidRPr="00D07367">
        <w:rPr>
          <w:rFonts w:ascii="GHEA Grapalat" w:hAnsi="GHEA Grapalat"/>
          <w:sz w:val="24"/>
          <w:szCs w:val="24"/>
        </w:rPr>
        <w:t>.</w:t>
      </w:r>
      <w:r w:rsidR="00D07367" w:rsidRPr="00D07367">
        <w:rPr>
          <w:rFonts w:ascii="GHEA Grapalat" w:hAnsi="GHEA Grapalat"/>
          <w:sz w:val="24"/>
          <w:szCs w:val="24"/>
        </w:rPr>
        <w:tab/>
      </w:r>
      <w:r w:rsidR="00FB33B6">
        <w:rPr>
          <w:rFonts w:ascii="GHEA Grapalat" w:hAnsi="GHEA Grapalat"/>
          <w:sz w:val="24"/>
          <w:szCs w:val="24"/>
        </w:rPr>
        <w:t>Вскрытие заявок произойдет на "7</w:t>
      </w:r>
      <w:r w:rsidR="00FD2748" w:rsidRPr="009044F1">
        <w:rPr>
          <w:rFonts w:ascii="GHEA Grapalat" w:hAnsi="GHEA Grapalat"/>
          <w:sz w:val="24"/>
          <w:szCs w:val="24"/>
        </w:rPr>
        <w:t>"-ый день в "</w:t>
      </w:r>
      <w:r w:rsidR="00FB33B6">
        <w:rPr>
          <w:rFonts w:ascii="GHEA Grapalat" w:hAnsi="GHEA Grapalat"/>
          <w:sz w:val="24"/>
          <w:szCs w:val="24"/>
        </w:rPr>
        <w:t>12:00</w:t>
      </w:r>
      <w:r w:rsidR="00FD2748"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00FD2748"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7</w:t>
      </w:r>
      <w:r w:rsidR="00FD2748" w:rsidRPr="009044F1">
        <w:rPr>
          <w:rFonts w:ascii="GHEA Grapalat" w:hAnsi="GHEA Grapalat"/>
        </w:rPr>
        <w:t>.2.</w:t>
      </w:r>
      <w:r w:rsidR="00D07367" w:rsidRPr="005114D0">
        <w:rPr>
          <w:rFonts w:ascii="GHEA Grapalat" w:hAnsi="GHEA Grapalat"/>
        </w:rPr>
        <w:tab/>
      </w:r>
      <w:r w:rsidR="00FD2748"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7B2B4A"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00FD2748" w:rsidRPr="009044F1">
        <w:rPr>
          <w:rFonts w:ascii="GHEA Grapalat" w:hAnsi="GHEA Grapalat"/>
          <w:sz w:val="24"/>
          <w:szCs w:val="24"/>
        </w:rPr>
        <w:t>частник</w:t>
      </w:r>
      <w:r w:rsidR="00DD2F66" w:rsidRPr="00DD2F66">
        <w:rPr>
          <w:rFonts w:ascii="GHEA Grapalat" w:hAnsi="GHEA Grapalat"/>
          <w:sz w:val="24"/>
          <w:szCs w:val="24"/>
        </w:rPr>
        <w:t xml:space="preserve"> </w:t>
      </w:r>
      <w:r w:rsidR="00FD2748"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00FD2748"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00FD2748"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7B2B4A" w:rsidP="00B46D58">
      <w:pPr>
        <w:pStyle w:val="a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FD2748"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00FD2748" w:rsidRPr="009044F1">
        <w:rPr>
          <w:rFonts w:ascii="GHEA Grapalat" w:hAnsi="GHEA Grapalat"/>
          <w:i w:val="0"/>
          <w:sz w:val="24"/>
          <w:szCs w:val="24"/>
        </w:rPr>
        <w:t>драмом</w:t>
      </w:r>
      <w:proofErr w:type="spellEnd"/>
      <w:r w:rsidR="00FD2748" w:rsidRPr="009044F1">
        <w:rPr>
          <w:rFonts w:ascii="GHEA Grapalat" w:hAnsi="GHEA Grapalat"/>
          <w:i w:val="0"/>
          <w:sz w:val="24"/>
          <w:szCs w:val="24"/>
        </w:rPr>
        <w:t xml:space="preserve">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6"/>
        <w:t>10</w:t>
      </w:r>
      <w:r w:rsidR="00A01157">
        <w:rPr>
          <w:rFonts w:ascii="GHEA Grapalat" w:hAnsi="GHEA Grapalat"/>
          <w:i w:val="0"/>
          <w:sz w:val="24"/>
          <w:szCs w:val="24"/>
        </w:rPr>
        <w:t>.</w:t>
      </w:r>
    </w:p>
    <w:p w:rsidR="00096865" w:rsidRPr="009044F1" w:rsidRDefault="007B2B4A" w:rsidP="00B46D58">
      <w:pPr>
        <w:pStyle w:val="a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7</w:t>
      </w:r>
      <w:r w:rsidR="00FD2748" w:rsidRPr="009044F1">
        <w:rPr>
          <w:rFonts w:ascii="GHEA Grapalat" w:hAnsi="GHEA Grapalat"/>
          <w:i w:val="0"/>
          <w:sz w:val="24"/>
          <w:szCs w:val="24"/>
        </w:rPr>
        <w:t>.</w:t>
      </w:r>
      <w:r w:rsidR="00D31874">
        <w:rPr>
          <w:rFonts w:ascii="GHEA Grapalat" w:hAnsi="GHEA Grapalat"/>
          <w:i w:val="0"/>
          <w:sz w:val="24"/>
          <w:szCs w:val="24"/>
        </w:rPr>
        <w:t>5</w:t>
      </w:r>
      <w:r w:rsidR="00FD2748" w:rsidRPr="009044F1">
        <w:rPr>
          <w:rFonts w:ascii="GHEA Grapalat" w:hAnsi="GHEA Grapalat"/>
          <w:i w:val="0"/>
          <w:sz w:val="24"/>
          <w:szCs w:val="24"/>
        </w:rPr>
        <w:t>.</w:t>
      </w:r>
      <w:r w:rsidR="00644850" w:rsidRPr="005114D0">
        <w:rPr>
          <w:rFonts w:ascii="GHEA Grapalat" w:hAnsi="GHEA Grapalat"/>
          <w:i w:val="0"/>
          <w:sz w:val="24"/>
          <w:szCs w:val="24"/>
        </w:rPr>
        <w:tab/>
      </w:r>
      <w:r w:rsidR="00FD2748"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w:t>
      </w:r>
      <w:r w:rsidRPr="009044F1">
        <w:rPr>
          <w:rFonts w:ascii="GHEA Grapalat" w:hAnsi="GHEA Grapalat"/>
          <w:i w:val="0"/>
          <w:sz w:val="24"/>
          <w:szCs w:val="24"/>
        </w:rPr>
        <w:lastRenderedPageBreak/>
        <w:t>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7B2B4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7</w:t>
      </w:r>
      <w:r w:rsidR="00FD2748" w:rsidRPr="009044F1">
        <w:rPr>
          <w:rFonts w:ascii="GHEA Grapalat" w:hAnsi="GHEA Grapalat"/>
          <w:sz w:val="24"/>
          <w:szCs w:val="24"/>
        </w:rPr>
        <w:t>.</w:t>
      </w:r>
      <w:r w:rsidR="00D31874">
        <w:rPr>
          <w:rFonts w:ascii="GHEA Grapalat" w:hAnsi="GHEA Grapalat"/>
          <w:sz w:val="24"/>
          <w:szCs w:val="24"/>
        </w:rPr>
        <w:t>6</w:t>
      </w:r>
      <w:r w:rsidR="00FD2748" w:rsidRPr="009044F1">
        <w:rPr>
          <w:rFonts w:ascii="GHEA Grapalat" w:hAnsi="GHEA Grapalat"/>
          <w:sz w:val="24"/>
          <w:szCs w:val="24"/>
        </w:rPr>
        <w:t>.</w:t>
      </w:r>
      <w:r w:rsidR="00644850" w:rsidRPr="005114D0">
        <w:rPr>
          <w:rFonts w:ascii="GHEA Grapalat" w:hAnsi="GHEA Grapalat"/>
          <w:sz w:val="24"/>
          <w:szCs w:val="24"/>
        </w:rPr>
        <w:tab/>
      </w:r>
      <w:r w:rsidR="00FD2748"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00FD2748"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00FD2748"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proofErr w:type="gramStart"/>
      <w:r w:rsidR="002F2045" w:rsidRPr="002F2045">
        <w:rPr>
          <w:rFonts w:ascii="GHEA Grapalat" w:hAnsi="GHEA Grapalat"/>
          <w:sz w:val="24"/>
          <w:szCs w:val="24"/>
        </w:rPr>
        <w:t>приглашения</w:t>
      </w:r>
      <w:r w:rsidR="005A3D17">
        <w:rPr>
          <w:rFonts w:ascii="GHEA Grapalat" w:hAnsi="GHEA Grapalat"/>
          <w:sz w:val="24"/>
          <w:szCs w:val="24"/>
        </w:rPr>
        <w:t>.</w:t>
      </w:r>
      <w:r w:rsidR="00FD2748" w:rsidRPr="009044F1">
        <w:rPr>
          <w:rFonts w:ascii="GHEA Grapalat" w:hAnsi="GHEA Grapalat"/>
          <w:sz w:val="24"/>
          <w:szCs w:val="24"/>
        </w:rPr>
        <w:t>При</w:t>
      </w:r>
      <w:proofErr w:type="spellEnd"/>
      <w:proofErr w:type="gramEnd"/>
      <w:r w:rsidR="00FD2748"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w:t>
      </w:r>
      <w:proofErr w:type="gramStart"/>
      <w:r w:rsidRPr="009044F1">
        <w:rPr>
          <w:rFonts w:ascii="GHEA Grapalat" w:hAnsi="GHEA Grapalat"/>
          <w:sz w:val="24"/>
          <w:szCs w:val="24"/>
        </w:rPr>
        <w:t>истечения установленного для переговоров окончательного срока</w:t>
      </w:r>
      <w:proofErr w:type="gramEnd"/>
      <w:r w:rsidRPr="009044F1">
        <w:rPr>
          <w:rFonts w:ascii="GHEA Grapalat" w:hAnsi="GHEA Grapalat"/>
          <w:sz w:val="24"/>
          <w:szCs w:val="24"/>
        </w:rPr>
        <w:t xml:space="preserve">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 xml:space="preserve">или если наименьшие цены равны, то процедура </w:t>
      </w:r>
      <w:r w:rsidR="009B6D58" w:rsidRPr="009044F1">
        <w:rPr>
          <w:rFonts w:ascii="GHEA Grapalat" w:hAnsi="GHEA Grapalat"/>
          <w:sz w:val="24"/>
          <w:szCs w:val="24"/>
        </w:rPr>
        <w:lastRenderedPageBreak/>
        <w:t>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 xml:space="preserve">за исключением случая, предусмотренного </w:t>
      </w:r>
      <w:proofErr w:type="gramStart"/>
      <w:r w:rsidR="00C34AFD" w:rsidRPr="00C34AFD">
        <w:rPr>
          <w:rFonts w:ascii="GHEA Grapalat" w:hAnsi="GHEA Grapalat"/>
          <w:sz w:val="24"/>
          <w:szCs w:val="24"/>
        </w:rPr>
        <w:t>абзацем</w:t>
      </w:r>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7B2B4A" w:rsidP="00B46D58">
      <w:pPr>
        <w:widowControl w:val="0"/>
        <w:tabs>
          <w:tab w:val="left" w:pos="1134"/>
        </w:tabs>
        <w:spacing w:after="160"/>
        <w:ind w:firstLine="567"/>
        <w:jc w:val="both"/>
        <w:rPr>
          <w:rFonts w:ascii="GHEA Grapalat" w:hAnsi="GHEA Grapalat"/>
        </w:rPr>
      </w:pPr>
      <w:r>
        <w:rPr>
          <w:rFonts w:ascii="GHEA Grapalat" w:hAnsi="GHEA Grapalat"/>
        </w:rPr>
        <w:t>7</w:t>
      </w:r>
      <w:r w:rsidR="00FD2748" w:rsidRPr="009044F1">
        <w:rPr>
          <w:rFonts w:ascii="GHEA Grapalat" w:hAnsi="GHEA Grapalat"/>
        </w:rPr>
        <w:t>.</w:t>
      </w:r>
      <w:r w:rsidR="00096B2C">
        <w:rPr>
          <w:rFonts w:ascii="GHEA Grapalat" w:hAnsi="GHEA Grapalat"/>
        </w:rPr>
        <w:t>7</w:t>
      </w:r>
      <w:r w:rsidR="00FD2748" w:rsidRPr="009044F1">
        <w:rPr>
          <w:rFonts w:ascii="GHEA Grapalat" w:hAnsi="GHEA Grapalat"/>
        </w:rPr>
        <w:t>.</w:t>
      </w:r>
      <w:r w:rsidR="00C37724" w:rsidRPr="005114D0">
        <w:rPr>
          <w:rFonts w:ascii="GHEA Grapalat" w:hAnsi="GHEA Grapalat"/>
        </w:rPr>
        <w:tab/>
      </w:r>
      <w:r w:rsidR="00FD2748"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00FD2748" w:rsidRPr="009044F1">
        <w:rPr>
          <w:rFonts w:ascii="GHEA Grapalat" w:hAnsi="GHEA Grapalat"/>
        </w:rPr>
        <w:t>документ</w:t>
      </w:r>
      <w:r w:rsidR="00F7541A">
        <w:rPr>
          <w:rFonts w:ascii="GHEA Grapalat" w:hAnsi="GHEA Grapalat"/>
        </w:rPr>
        <w:t>ы</w:t>
      </w:r>
      <w:r w:rsidR="00FD2748"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00FD2748" w:rsidRPr="009044F1">
        <w:rPr>
          <w:rFonts w:ascii="GHEA Grapalat" w:hAnsi="GHEA Grapalat"/>
        </w:rPr>
        <w:t>препятствуя нормальному функционированию комиссии.</w:t>
      </w:r>
    </w:p>
    <w:p w:rsidR="00AD2081" w:rsidRDefault="007B2B4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917747">
        <w:rPr>
          <w:rFonts w:ascii="GHEA Grapalat" w:hAnsi="GHEA Grapalat"/>
          <w:sz w:val="24"/>
          <w:szCs w:val="24"/>
        </w:rPr>
        <w:t>8</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00A150A9"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A150A9"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00A150A9" w:rsidRPr="009044F1">
        <w:rPr>
          <w:rFonts w:ascii="GHEA Grapalat" w:hAnsi="GHEA Grapalat"/>
          <w:sz w:val="24"/>
          <w:szCs w:val="24"/>
        </w:rPr>
        <w:t xml:space="preserve"> информирует</w:t>
      </w:r>
      <w:proofErr w:type="gramEnd"/>
      <w:r w:rsidR="00A150A9"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proofErr w:type="gram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proofErr w:type="gram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7B2B4A" w:rsidP="00B46D58">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0F35AE">
        <w:rPr>
          <w:rFonts w:ascii="GHEA Grapalat" w:hAnsi="GHEA Grapalat"/>
          <w:sz w:val="24"/>
          <w:szCs w:val="24"/>
        </w:rPr>
        <w:t>9</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00A150A9"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00A150A9"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B81197">
        <w:rPr>
          <w:rFonts w:ascii="GHEA Grapalat" w:hAnsi="GHEA Grapalat"/>
          <w:sz w:val="24"/>
          <w:szCs w:val="24"/>
        </w:rPr>
        <w:t>0</w:t>
      </w:r>
      <w:r w:rsidR="00A150A9" w:rsidRPr="009044F1">
        <w:rPr>
          <w:rFonts w:ascii="GHEA Grapalat" w:hAnsi="GHEA Grapalat"/>
          <w:sz w:val="24"/>
          <w:szCs w:val="24"/>
        </w:rPr>
        <w:t>.</w:t>
      </w:r>
      <w:r w:rsidR="00213830" w:rsidRPr="005114D0">
        <w:rPr>
          <w:rFonts w:ascii="GHEA Grapalat" w:hAnsi="GHEA Grapalat"/>
          <w:sz w:val="24"/>
          <w:szCs w:val="24"/>
        </w:rPr>
        <w:tab/>
      </w:r>
      <w:r w:rsidR="00A150A9"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00A150A9"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.1</w:t>
      </w:r>
      <w:r w:rsidR="00696900">
        <w:rPr>
          <w:rFonts w:ascii="GHEA Grapalat" w:hAnsi="GHEA Grapalat"/>
          <w:sz w:val="24"/>
          <w:szCs w:val="24"/>
        </w:rPr>
        <w:t>2</w:t>
      </w:r>
      <w:r w:rsidR="00A150A9" w:rsidRPr="009044F1">
        <w:rPr>
          <w:rFonts w:ascii="GHEA Grapalat" w:hAnsi="GHEA Grapalat"/>
          <w:sz w:val="24"/>
          <w:szCs w:val="24"/>
        </w:rPr>
        <w:t>.</w:t>
      </w:r>
      <w:r w:rsidR="004409B1" w:rsidRPr="005114D0">
        <w:rPr>
          <w:rFonts w:ascii="GHEA Grapalat" w:hAnsi="GHEA Grapalat"/>
          <w:sz w:val="24"/>
          <w:szCs w:val="24"/>
        </w:rPr>
        <w:tab/>
      </w:r>
      <w:r w:rsidR="00A150A9"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00A150A9"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членами оценочной комиссии оригиналов варианты объявлений </w:t>
      </w:r>
      <w:r w:rsidRPr="009044F1">
        <w:rPr>
          <w:rFonts w:ascii="GHEA Grapalat" w:hAnsi="GHEA Grapalat"/>
          <w:sz w:val="24"/>
          <w:szCs w:val="24"/>
        </w:rPr>
        <w:lastRenderedPageBreak/>
        <w:t>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7B2B4A" w:rsidP="00B46D58">
      <w:pPr>
        <w:widowControl w:val="0"/>
        <w:tabs>
          <w:tab w:val="left" w:pos="1276"/>
        </w:tabs>
        <w:spacing w:after="160"/>
        <w:ind w:firstLine="567"/>
        <w:jc w:val="both"/>
        <w:rPr>
          <w:rFonts w:ascii="GHEA Grapalat" w:hAnsi="GHEA Grapalat"/>
        </w:rPr>
      </w:pPr>
      <w:r>
        <w:rPr>
          <w:rFonts w:ascii="GHEA Grapalat" w:hAnsi="GHEA Grapalat"/>
        </w:rPr>
        <w:t>7</w:t>
      </w:r>
      <w:r w:rsidR="008769B4" w:rsidRPr="009044F1">
        <w:rPr>
          <w:rFonts w:ascii="GHEA Grapalat" w:hAnsi="GHEA Grapalat"/>
        </w:rPr>
        <w:t>.</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8769B4"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008769B4"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008769B4"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008769B4"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008769B4" w:rsidRPr="009044F1">
        <w:rPr>
          <w:rFonts w:ascii="GHEA Grapalat" w:hAnsi="GHEA Grapalat"/>
        </w:rPr>
        <w:t xml:space="preserve">участника о том, что он имеет право на участие </w:t>
      </w:r>
      <w:proofErr w:type="gramStart"/>
      <w:r w:rsidR="008769B4" w:rsidRPr="009044F1">
        <w:rPr>
          <w:rFonts w:ascii="GHEA Grapalat" w:hAnsi="GHEA Grapalat"/>
        </w:rPr>
        <w:t>в предусмотренных приглашением закупках</w:t>
      </w:r>
      <w:proofErr w:type="gramEnd"/>
      <w:r w:rsidR="008769B4" w:rsidRPr="009044F1">
        <w:rPr>
          <w:rFonts w:ascii="GHEA Grapalat" w:hAnsi="GHEA Grapalat"/>
        </w:rPr>
        <w:t xml:space="preserve">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008769B4" w:rsidRPr="009044F1">
        <w:rPr>
          <w:rFonts w:ascii="GHEA Grapalat" w:hAnsi="GHEA Grapalat"/>
        </w:rPr>
        <w:t xml:space="preserve">действительности </w:t>
      </w:r>
      <w:r w:rsidR="00F763EC">
        <w:rPr>
          <w:rFonts w:ascii="GHEA Grapalat" w:hAnsi="GHEA Grapalat"/>
        </w:rPr>
        <w:t xml:space="preserve">либо </w:t>
      </w:r>
      <w:r w:rsidR="008769B4"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008769B4"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008769B4"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7</w:t>
      </w:r>
      <w:r w:rsidR="00A63D83">
        <w:rPr>
          <w:rFonts w:ascii="GHEA Grapalat" w:hAnsi="GHEA Grapalat"/>
        </w:rPr>
        <w:t>.1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7B2B4A" w:rsidP="00B46D58">
      <w:pPr>
        <w:pStyle w:val="norm"/>
        <w:widowControl w:val="0"/>
        <w:tabs>
          <w:tab w:val="left" w:pos="1276"/>
        </w:tabs>
        <w:spacing w:after="160" w:line="240" w:lineRule="auto"/>
        <w:ind w:firstLine="567"/>
        <w:rPr>
          <w:rFonts w:ascii="GHEA Grapalat" w:hAnsi="GHEA Grapalat" w:cs="Sylfaen"/>
          <w:sz w:val="24"/>
          <w:szCs w:val="24"/>
        </w:rPr>
      </w:pPr>
      <w:r w:rsidRPr="007B2B4A">
        <w:rPr>
          <w:rFonts w:ascii="GHEA Grapalat" w:hAnsi="GHEA Grapalat"/>
          <w:sz w:val="24"/>
          <w:szCs w:val="24"/>
        </w:rPr>
        <w:t>7</w:t>
      </w:r>
      <w:r w:rsidR="00E64D24">
        <w:rPr>
          <w:rFonts w:ascii="GHEA Grapalat" w:hAnsi="GHEA Grapalat"/>
          <w:sz w:val="24"/>
          <w:szCs w:val="24"/>
        </w:rPr>
        <w:t>.1</w:t>
      </w:r>
      <w:r w:rsidR="00FE1D95">
        <w:rPr>
          <w:rFonts w:ascii="GHEA Grapalat" w:hAnsi="GHEA Grapalat"/>
          <w:sz w:val="24"/>
          <w:szCs w:val="24"/>
        </w:rPr>
        <w:t>5</w:t>
      </w:r>
      <w:r w:rsidR="00E64D24">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7B2B4A" w:rsidP="00B46D58">
      <w:pPr>
        <w:pStyle w:val="23"/>
        <w:widowControl w:val="0"/>
        <w:tabs>
          <w:tab w:val="left" w:pos="1276"/>
        </w:tabs>
        <w:spacing w:after="160" w:line="240" w:lineRule="auto"/>
        <w:ind w:firstLine="567"/>
        <w:rPr>
          <w:rFonts w:ascii="GHEA Grapalat" w:hAnsi="GHEA Grapalat" w:cs="Sylfaen"/>
          <w:spacing w:val="-4"/>
          <w:sz w:val="24"/>
          <w:szCs w:val="24"/>
        </w:rPr>
      </w:pPr>
      <w:r>
        <w:rPr>
          <w:rFonts w:ascii="GHEA Grapalat" w:hAnsi="GHEA Grapalat"/>
          <w:sz w:val="24"/>
          <w:szCs w:val="24"/>
        </w:rPr>
        <w:t>7</w:t>
      </w:r>
      <w:r w:rsidR="00A150A9" w:rsidRPr="009044F1">
        <w:rPr>
          <w:rFonts w:ascii="GHEA Grapalat" w:hAnsi="GHEA Grapalat"/>
          <w:sz w:val="24"/>
          <w:szCs w:val="24"/>
        </w:rPr>
        <w:t>.</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00A150A9"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7B2B4A" w:rsidP="00BF1CBD">
      <w:pPr>
        <w:widowControl w:val="0"/>
        <w:tabs>
          <w:tab w:val="left" w:pos="1276"/>
        </w:tabs>
        <w:spacing w:after="160"/>
        <w:ind w:firstLine="567"/>
        <w:contextualSpacing/>
        <w:jc w:val="both"/>
        <w:rPr>
          <w:rFonts w:ascii="GHEA Grapalat" w:hAnsi="GHEA Grapalat"/>
          <w:spacing w:val="-4"/>
        </w:rPr>
      </w:pPr>
      <w:r>
        <w:rPr>
          <w:rFonts w:ascii="GHEA Grapalat" w:hAnsi="GHEA Grapalat"/>
          <w:spacing w:val="-4"/>
        </w:rPr>
        <w:t>7</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7B2B4A" w:rsidP="00B46D58">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9044F1">
        <w:rPr>
          <w:rFonts w:ascii="GHEA Grapalat" w:hAnsi="GHEA Grapalat"/>
          <w:sz w:val="24"/>
          <w:szCs w:val="24"/>
        </w:rPr>
        <w:t>.</w:t>
      </w:r>
      <w:r w:rsidR="000E624C">
        <w:rPr>
          <w:rFonts w:ascii="GHEA Grapalat" w:hAnsi="GHEA Grapalat"/>
          <w:sz w:val="24"/>
          <w:szCs w:val="24"/>
          <w:lang w:val="hy-AM"/>
        </w:rPr>
        <w:t>1</w:t>
      </w:r>
      <w:r w:rsidR="00B325AF">
        <w:rPr>
          <w:rFonts w:ascii="GHEA Grapalat" w:hAnsi="GHEA Grapalat"/>
          <w:sz w:val="24"/>
          <w:szCs w:val="24"/>
        </w:rPr>
        <w:t>8</w:t>
      </w:r>
      <w:r w:rsidR="00A150A9" w:rsidRPr="009044F1">
        <w:rPr>
          <w:rFonts w:ascii="GHEA Grapalat" w:hAnsi="GHEA Grapalat"/>
          <w:sz w:val="24"/>
          <w:szCs w:val="24"/>
        </w:rPr>
        <w:t>.</w:t>
      </w:r>
      <w:r w:rsidR="00EE0CB1" w:rsidRPr="005114D0">
        <w:rPr>
          <w:rFonts w:ascii="GHEA Grapalat" w:hAnsi="GHEA Grapalat"/>
          <w:sz w:val="24"/>
          <w:szCs w:val="24"/>
        </w:rPr>
        <w:tab/>
      </w:r>
      <w:r w:rsidR="00A150A9"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7"/>
        <w:t>11</w:t>
      </w:r>
      <w:r w:rsidR="00A150A9" w:rsidRPr="009044F1">
        <w:rPr>
          <w:rFonts w:ascii="GHEA Grapalat" w:hAnsi="GHEA Grapalat"/>
          <w:sz w:val="24"/>
          <w:szCs w:val="24"/>
        </w:rPr>
        <w:t xml:space="preserve">. </w:t>
      </w:r>
    </w:p>
    <w:p w:rsidR="00583092" w:rsidRPr="008C0D41" w:rsidRDefault="007B2B4A" w:rsidP="00B46D58">
      <w:pPr>
        <w:widowControl w:val="0"/>
        <w:tabs>
          <w:tab w:val="left" w:pos="1276"/>
        </w:tabs>
        <w:spacing w:after="160"/>
        <w:ind w:firstLine="567"/>
        <w:jc w:val="both"/>
        <w:rPr>
          <w:rFonts w:ascii="GHEA Grapalat" w:hAnsi="GHEA Grapalat"/>
        </w:rPr>
      </w:pPr>
      <w:r>
        <w:rPr>
          <w:rFonts w:ascii="GHEA Grapalat" w:hAnsi="GHEA Grapalat"/>
        </w:rPr>
        <w:t>7</w:t>
      </w:r>
      <w:r w:rsidR="00A150A9" w:rsidRPr="008C0D41">
        <w:rPr>
          <w:rFonts w:ascii="GHEA Grapalat" w:hAnsi="GHEA Grapalat"/>
        </w:rPr>
        <w:t>.</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00A150A9"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00A150A9"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00A150A9"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00A150A9" w:rsidRPr="008C0D41">
        <w:rPr>
          <w:rFonts w:ascii="GHEA Grapalat" w:hAnsi="GHEA Grapalat"/>
        </w:rPr>
        <w:t xml:space="preserve"> </w:t>
      </w:r>
      <w:r w:rsidR="00951CE5" w:rsidRPr="008C0D41">
        <w:rPr>
          <w:rFonts w:ascii="GHEA Grapalat" w:hAnsi="GHEA Grapalat"/>
        </w:rPr>
        <w:t>применением процедуры</w:t>
      </w:r>
      <w:r w:rsidR="00A150A9" w:rsidRPr="008C0D41">
        <w:rPr>
          <w:rFonts w:ascii="GHEA Grapalat" w:hAnsi="GHEA Grapalat"/>
        </w:rPr>
        <w:t>, установленн</w:t>
      </w:r>
      <w:r w:rsidR="00951CE5" w:rsidRPr="008C0D41">
        <w:rPr>
          <w:rFonts w:ascii="GHEA Grapalat" w:hAnsi="GHEA Grapalat"/>
        </w:rPr>
        <w:t>ой</w:t>
      </w:r>
      <w:r w:rsidR="00A150A9" w:rsidRPr="008C0D41">
        <w:rPr>
          <w:rFonts w:ascii="GHEA Grapalat" w:hAnsi="GHEA Grapalat"/>
        </w:rPr>
        <w:t xml:space="preserve"> пунктами 8.1</w:t>
      </w:r>
      <w:r w:rsidR="00625515" w:rsidRPr="008C0D41">
        <w:rPr>
          <w:rFonts w:ascii="GHEA Grapalat" w:hAnsi="GHEA Grapalat"/>
        </w:rPr>
        <w:t>2</w:t>
      </w:r>
      <w:r w:rsidR="00A150A9"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00A150A9" w:rsidRPr="008C0D41">
        <w:rPr>
          <w:rFonts w:ascii="GHEA Grapalat" w:hAnsi="GHEA Grapalat"/>
        </w:rPr>
        <w:t>части 1 настоящего Приглашения.</w:t>
      </w:r>
    </w:p>
    <w:p w:rsidR="00583092"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00A150A9"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7B2B4A" w:rsidP="00B46D58">
      <w:pPr>
        <w:pStyle w:val="23"/>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7</w:t>
      </w:r>
      <w:r w:rsidR="00A150A9" w:rsidRPr="00B57B4F">
        <w:rPr>
          <w:rFonts w:ascii="GHEA Grapalat" w:hAnsi="GHEA Grapalat"/>
          <w:sz w:val="24"/>
          <w:szCs w:val="24"/>
        </w:rPr>
        <w:t>.</w:t>
      </w:r>
      <w:r w:rsidR="005A79EE" w:rsidRPr="00B57B4F">
        <w:rPr>
          <w:rFonts w:ascii="GHEA Grapalat" w:hAnsi="GHEA Grapalat"/>
          <w:sz w:val="24"/>
          <w:szCs w:val="24"/>
        </w:rPr>
        <w:t>2</w:t>
      </w:r>
      <w:r w:rsidR="000241CA" w:rsidRPr="00B57B4F">
        <w:rPr>
          <w:rFonts w:ascii="GHEA Grapalat" w:hAnsi="GHEA Grapalat"/>
          <w:sz w:val="24"/>
          <w:szCs w:val="24"/>
        </w:rPr>
        <w:t>1</w:t>
      </w:r>
      <w:r w:rsidR="00A150A9" w:rsidRPr="00B57B4F">
        <w:rPr>
          <w:rFonts w:ascii="GHEA Grapalat" w:hAnsi="GHEA Grapalat"/>
          <w:sz w:val="24"/>
          <w:szCs w:val="24"/>
        </w:rPr>
        <w:t>.</w:t>
      </w:r>
      <w:r w:rsidR="00FA2DBA" w:rsidRPr="00B57B4F">
        <w:rPr>
          <w:rFonts w:ascii="GHEA Grapalat" w:hAnsi="GHEA Grapalat"/>
          <w:sz w:val="24"/>
          <w:szCs w:val="24"/>
        </w:rPr>
        <w:tab/>
      </w:r>
      <w:r w:rsidR="00A150A9"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00A150A9"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00A150A9" w:rsidRPr="00B57B4F">
        <w:rPr>
          <w:rFonts w:ascii="GHEA Grapalat" w:hAnsi="GHEA Grapalat"/>
          <w:sz w:val="24"/>
          <w:szCs w:val="24"/>
        </w:rPr>
        <w:t>внеочередное заседание комиссии.</w:t>
      </w:r>
    </w:p>
    <w:p w:rsidR="00E45ACA" w:rsidRPr="000811C1" w:rsidRDefault="007B2B4A" w:rsidP="00B46D58">
      <w:pPr>
        <w:pStyle w:val="norm"/>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t>7</w:t>
      </w:r>
      <w:r w:rsidR="00A150A9" w:rsidRPr="009044F1">
        <w:rPr>
          <w:rFonts w:ascii="GHEA Grapalat" w:hAnsi="GHEA Grapalat"/>
          <w:spacing w:val="-6"/>
          <w:sz w:val="24"/>
          <w:szCs w:val="24"/>
        </w:rPr>
        <w:t>.</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00A150A9"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00A150A9"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00A150A9"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00A150A9" w:rsidRPr="009044F1">
        <w:rPr>
          <w:rFonts w:ascii="GHEA Grapalat" w:hAnsi="GHEA Grapalat"/>
          <w:sz w:val="24"/>
          <w:szCs w:val="24"/>
        </w:rPr>
        <w:t xml:space="preserve">причинах, обосновывающих выбор </w:t>
      </w:r>
      <w:r w:rsidR="00A150A9" w:rsidRPr="009044F1">
        <w:rPr>
          <w:rFonts w:ascii="GHEA Grapalat" w:hAnsi="GHEA Grapalat"/>
          <w:sz w:val="24"/>
          <w:szCs w:val="24"/>
        </w:rPr>
        <w:lastRenderedPageBreak/>
        <w:t>отобранного участника, и объявление о</w:t>
      </w:r>
      <w:r w:rsidR="00BA2853">
        <w:rPr>
          <w:rFonts w:ascii="Courier New" w:hAnsi="Courier New" w:cs="Courier New"/>
          <w:sz w:val="24"/>
          <w:szCs w:val="24"/>
          <w:lang w:val="en-US"/>
        </w:rPr>
        <w:t> </w:t>
      </w:r>
      <w:r w:rsidR="00A150A9" w:rsidRPr="009044F1">
        <w:rPr>
          <w:rFonts w:ascii="GHEA Grapalat" w:hAnsi="GHEA Grapalat"/>
          <w:sz w:val="24"/>
          <w:szCs w:val="24"/>
        </w:rPr>
        <w:t>периоде ожидания.</w:t>
      </w:r>
    </w:p>
    <w:p w:rsidR="00583092" w:rsidRPr="009044F1" w:rsidRDefault="007B2B4A" w:rsidP="00B46D58">
      <w:pPr>
        <w:pStyle w:val="23"/>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7</w:t>
      </w:r>
      <w:r w:rsidR="00A150A9" w:rsidRPr="009044F1">
        <w:rPr>
          <w:rFonts w:ascii="GHEA Grapalat" w:hAnsi="GHEA Grapalat"/>
          <w:sz w:val="24"/>
          <w:szCs w:val="24"/>
        </w:rPr>
        <w:t>.</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00A150A9"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7B2B4A" w:rsidP="00B46D58">
      <w:pPr>
        <w:widowControl w:val="0"/>
        <w:spacing w:after="160"/>
        <w:jc w:val="center"/>
        <w:rPr>
          <w:rFonts w:ascii="GHEA Grapalat" w:hAnsi="GHEA Grapalat" w:cs="Arial"/>
          <w:b/>
          <w:iCs/>
        </w:rPr>
      </w:pPr>
      <w:r>
        <w:rPr>
          <w:rFonts w:ascii="GHEA Grapalat" w:hAnsi="GHEA Grapalat"/>
          <w:b/>
        </w:rPr>
        <w:t>8</w:t>
      </w:r>
      <w:r w:rsidR="00AA0AD8" w:rsidRPr="009044F1">
        <w:rPr>
          <w:rFonts w:ascii="GHEA Grapalat" w:hAnsi="GHEA Grapalat"/>
          <w:b/>
        </w:rPr>
        <w:t xml:space="preserve">. ЗАКЛЮЧЕНИЕ ДОГОВОРА </w:t>
      </w:r>
    </w:p>
    <w:p w:rsidR="00096865"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.1</w:t>
      </w:r>
      <w:r w:rsidR="002A3FC1" w:rsidRPr="002A3FC1">
        <w:rPr>
          <w:rFonts w:ascii="GHEA Grapalat" w:hAnsi="GHEA Grapalat"/>
        </w:rPr>
        <w:t>.</w:t>
      </w:r>
      <w:r w:rsidR="002A3FC1" w:rsidRPr="005114D0">
        <w:rPr>
          <w:rFonts w:ascii="GHEA Grapalat" w:hAnsi="GHEA Grapalat"/>
        </w:rPr>
        <w:tab/>
      </w:r>
      <w:r w:rsidR="00AA0AD8"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.2.</w:t>
      </w:r>
      <w:r w:rsidR="002A3FC1" w:rsidRPr="005114D0">
        <w:rPr>
          <w:rFonts w:ascii="GHEA Grapalat" w:hAnsi="GHEA Grapalat"/>
        </w:rPr>
        <w:tab/>
      </w:r>
      <w:r w:rsidR="00AA0AD8"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00AA0AD8"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00AA0AD8" w:rsidRPr="009044F1">
        <w:rPr>
          <w:rFonts w:ascii="GHEA Grapalat" w:hAnsi="GHEA Grapalat"/>
        </w:rPr>
        <w:t>части 1 настоящего Приглашения.</w:t>
      </w:r>
    </w:p>
    <w:p w:rsidR="00F23A51"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.3.</w:t>
      </w:r>
      <w:r w:rsidR="002A3FC1" w:rsidRPr="005114D0">
        <w:rPr>
          <w:rFonts w:ascii="GHEA Grapalat" w:hAnsi="GHEA Grapalat"/>
        </w:rPr>
        <w:tab/>
      </w:r>
      <w:r w:rsidR="00AA0AD8"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7B2B4A" w:rsidP="00B46D58">
      <w:pPr>
        <w:widowControl w:val="0"/>
        <w:tabs>
          <w:tab w:val="left" w:pos="1134"/>
        </w:tabs>
        <w:spacing w:after="160"/>
        <w:ind w:firstLine="567"/>
        <w:jc w:val="both"/>
        <w:rPr>
          <w:rFonts w:ascii="GHEA Grapalat" w:hAnsi="GHEA Grapalat" w:cs="Sylfaen"/>
        </w:rPr>
      </w:pPr>
      <w:r>
        <w:rPr>
          <w:rFonts w:ascii="GHEA Grapalat" w:hAnsi="GHEA Grapalat"/>
        </w:rPr>
        <w:t>8</w:t>
      </w:r>
      <w:r w:rsidR="00AA0AD8" w:rsidRPr="009044F1">
        <w:rPr>
          <w:rFonts w:ascii="GHEA Grapalat" w:hAnsi="GHEA Grapalat"/>
        </w:rPr>
        <w:t>.</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A0AD8"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00AA0AD8"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7B2B4A" w:rsidP="00B46D58">
      <w:pPr>
        <w:pStyle w:val="a3"/>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8</w:t>
      </w:r>
      <w:r w:rsidR="00AA0AD8" w:rsidRPr="009044F1">
        <w:rPr>
          <w:rFonts w:ascii="GHEA Grapalat" w:hAnsi="GHEA Grapalat"/>
          <w:i w:val="0"/>
          <w:sz w:val="24"/>
          <w:szCs w:val="24"/>
        </w:rPr>
        <w:t>.</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00AA0AD8"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00AA0AD8"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00AA0AD8"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7B2B4A" w:rsidP="00B46D58">
      <w:pPr>
        <w:widowControl w:val="0"/>
        <w:spacing w:after="160"/>
        <w:jc w:val="center"/>
        <w:rPr>
          <w:rFonts w:ascii="GHEA Grapalat" w:hAnsi="GHEA Grapalat" w:cs="Arial"/>
          <w:b/>
          <w:iCs/>
        </w:rPr>
      </w:pPr>
      <w:r>
        <w:rPr>
          <w:rFonts w:ascii="GHEA Grapalat" w:hAnsi="GHEA Grapalat"/>
          <w:b/>
        </w:rPr>
        <w:t>9</w:t>
      </w:r>
      <w:r w:rsidR="00030D40" w:rsidRPr="009044F1">
        <w:rPr>
          <w:rFonts w:ascii="GHEA Grapalat" w:hAnsi="GHEA Grapalat"/>
          <w:b/>
        </w:rPr>
        <w:t xml:space="preserve">.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096865" w:rsidRDefault="007B2B4A" w:rsidP="00B46D58">
      <w:pPr>
        <w:widowControl w:val="0"/>
        <w:tabs>
          <w:tab w:val="left" w:pos="1276"/>
        </w:tabs>
        <w:spacing w:after="160"/>
        <w:ind w:firstLine="567"/>
        <w:jc w:val="both"/>
        <w:rPr>
          <w:rFonts w:ascii="GHEA Grapalat" w:hAnsi="GHEA Grapalat"/>
        </w:rPr>
      </w:pPr>
      <w:r>
        <w:rPr>
          <w:rFonts w:ascii="GHEA Grapalat" w:hAnsi="GHEA Grapalat"/>
        </w:rPr>
        <w:t>9</w:t>
      </w:r>
      <w:r w:rsidR="00030D40" w:rsidRPr="009044F1">
        <w:rPr>
          <w:rFonts w:ascii="GHEA Grapalat" w:hAnsi="GHEA Grapalat"/>
        </w:rPr>
        <w:t>.1</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00030D40"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30D40"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00030D40"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00030D40"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00030D40" w:rsidRPr="009044F1">
        <w:rPr>
          <w:rFonts w:ascii="GHEA Grapalat" w:hAnsi="GHEA Grapalat"/>
        </w:rPr>
        <w:t>договора</w:t>
      </w:r>
      <w:proofErr w:type="gramEnd"/>
      <w:r w:rsidR="00030D40" w:rsidRPr="009044F1">
        <w:rPr>
          <w:rFonts w:ascii="GHEA Grapalat" w:hAnsi="GHEA Grapalat"/>
        </w:rPr>
        <w:t>.</w:t>
      </w:r>
    </w:p>
    <w:p w:rsidR="0035631F"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9</w:t>
      </w:r>
      <w:r w:rsidR="00A6609C">
        <w:rPr>
          <w:rFonts w:ascii="GHEA Grapalat" w:hAnsi="GHEA Grapalat"/>
        </w:rPr>
        <w:t xml:space="preserve">.2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риложение 4),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w:t>
      </w:r>
      <w:r w:rsidR="001647D2" w:rsidRPr="001647D2">
        <w:rPr>
          <w:rFonts w:ascii="GHEA Grapalat" w:hAnsi="GHEA Grapalat"/>
        </w:rPr>
        <w:lastRenderedPageBreak/>
        <w:t xml:space="preserve">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8"/>
        <w:t>12</w:t>
      </w:r>
      <w:r w:rsidR="00A6609C"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7B2B4A" w:rsidP="00B46D58">
      <w:pPr>
        <w:widowControl w:val="0"/>
        <w:tabs>
          <w:tab w:val="left" w:pos="1276"/>
        </w:tabs>
        <w:spacing w:after="160"/>
        <w:ind w:firstLine="567"/>
        <w:jc w:val="both"/>
        <w:rPr>
          <w:rFonts w:ascii="GHEA Grapalat" w:hAnsi="GHEA Grapalat"/>
        </w:rPr>
      </w:pPr>
      <w:r>
        <w:rPr>
          <w:rFonts w:ascii="GHEA Grapalat" w:hAnsi="GHEA Grapalat"/>
        </w:rPr>
        <w:t>9</w:t>
      </w:r>
      <w:r w:rsidR="00030D40" w:rsidRPr="009044F1">
        <w:rPr>
          <w:rFonts w:ascii="GHEA Grapalat" w:hAnsi="GHEA Grapalat"/>
        </w:rPr>
        <w:t>.</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030D40"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9"/>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9</w:t>
      </w:r>
      <w:r w:rsidR="004A0321">
        <w:rPr>
          <w:rFonts w:ascii="GHEA Grapalat" w:hAnsi="GHEA Grapalat"/>
        </w:rPr>
        <w:t>.4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7B2B4A" w:rsidP="00B46D58">
      <w:pPr>
        <w:widowControl w:val="0"/>
        <w:tabs>
          <w:tab w:val="left" w:pos="1276"/>
        </w:tabs>
        <w:spacing w:after="160"/>
        <w:ind w:firstLine="567"/>
        <w:jc w:val="both"/>
        <w:rPr>
          <w:rFonts w:ascii="GHEA Grapalat" w:hAnsi="GHEA Grapalat"/>
          <w:i/>
        </w:rPr>
      </w:pPr>
      <w:r w:rsidRPr="007B2B4A">
        <w:rPr>
          <w:rFonts w:ascii="GHEA Grapalat" w:hAnsi="GHEA Grapalat"/>
        </w:rPr>
        <w:t>9</w:t>
      </w:r>
      <w:r w:rsidR="00030D40" w:rsidRPr="009044F1">
        <w:rPr>
          <w:rFonts w:ascii="GHEA Grapalat" w:hAnsi="GHEA Grapalat"/>
        </w:rPr>
        <w:t>.</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00030D40"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030D40" w:rsidRPr="009044F1">
        <w:rPr>
          <w:rFonts w:ascii="GHEA Grapalat" w:hAnsi="GHEA Grapalat"/>
          <w:i/>
        </w:rPr>
        <w:t xml:space="preserve"> </w:t>
      </w:r>
    </w:p>
    <w:p w:rsidR="005162B1" w:rsidRPr="009044F1" w:rsidRDefault="007B2B4A" w:rsidP="00B46D58">
      <w:pPr>
        <w:widowControl w:val="0"/>
        <w:tabs>
          <w:tab w:val="left" w:pos="1276"/>
        </w:tabs>
        <w:spacing w:after="160"/>
        <w:ind w:firstLine="567"/>
        <w:jc w:val="both"/>
        <w:rPr>
          <w:rFonts w:ascii="GHEA Grapalat" w:hAnsi="GHEA Grapalat"/>
        </w:rPr>
      </w:pPr>
      <w:r w:rsidRPr="007B2B4A">
        <w:rPr>
          <w:rFonts w:ascii="GHEA Grapalat" w:hAnsi="GHEA Grapalat"/>
        </w:rPr>
        <w:t>9</w:t>
      </w:r>
      <w:r w:rsidR="00030D40" w:rsidRPr="009044F1">
        <w:rPr>
          <w:rFonts w:ascii="GHEA Grapalat" w:hAnsi="GHEA Grapalat"/>
        </w:rPr>
        <w:t>.</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00030D40"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7B2B4A">
        <w:rPr>
          <w:rFonts w:ascii="GHEA Grapalat" w:hAnsi="GHEA Grapalat"/>
          <w:b/>
        </w:rPr>
        <w:t>10</w:t>
      </w:r>
      <w:r w:rsidR="008D5016" w:rsidRPr="009044F1">
        <w:rPr>
          <w:rFonts w:ascii="GHEA Grapalat" w:hAnsi="GHEA Grapalat"/>
          <w:b/>
        </w:rPr>
        <w:t>.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w:t>
      </w:r>
      <w:r w:rsidR="007B2B4A" w:rsidRPr="00D302B8">
        <w:rPr>
          <w:rFonts w:ascii="GHEA Grapalat" w:hAnsi="GHEA Grapalat"/>
        </w:rPr>
        <w:t>0</w:t>
      </w:r>
      <w:r w:rsidRPr="009044F1">
        <w:rPr>
          <w:rFonts w:ascii="GHEA Grapalat" w:hAnsi="GHEA Grapalat"/>
        </w:rPr>
        <w:t>.1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0"/>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w:t>
      </w:r>
      <w:r w:rsidR="007B2B4A" w:rsidRPr="00D302B8">
        <w:rPr>
          <w:rFonts w:ascii="GHEA Grapalat" w:hAnsi="GHEA Grapalat"/>
        </w:rPr>
        <w:t>0</w:t>
      </w:r>
      <w:r w:rsidRPr="009044F1">
        <w:rPr>
          <w:rFonts w:ascii="GHEA Grapalat" w:hAnsi="GHEA Grapalat"/>
        </w:rPr>
        <w:t>.2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7B2B4A" w:rsidP="00B46D58">
      <w:pPr>
        <w:widowControl w:val="0"/>
        <w:spacing w:after="160"/>
        <w:ind w:left="567" w:right="565"/>
        <w:jc w:val="center"/>
        <w:rPr>
          <w:rFonts w:ascii="GHEA Grapalat" w:hAnsi="GHEA Grapalat"/>
          <w:b/>
        </w:rPr>
      </w:pPr>
      <w:r>
        <w:rPr>
          <w:rFonts w:ascii="GHEA Grapalat" w:hAnsi="GHEA Grapalat"/>
          <w:b/>
        </w:rPr>
        <w:lastRenderedPageBreak/>
        <w:t>11</w:t>
      </w:r>
      <w:r w:rsidR="008D5016" w:rsidRPr="009044F1">
        <w:rPr>
          <w:rFonts w:ascii="GHEA Grapalat" w:hAnsi="GHEA Grapalat"/>
          <w:b/>
        </w:rPr>
        <w:t xml:space="preserve">.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008D5016"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008D5016" w:rsidRPr="009044F1">
        <w:rPr>
          <w:rFonts w:ascii="GHEA Grapalat" w:hAnsi="GHEA Grapalat"/>
          <w:b/>
        </w:rPr>
        <w:t>С</w:t>
      </w:r>
      <w:r w:rsidR="00025A85">
        <w:rPr>
          <w:rFonts w:ascii="Courier New" w:hAnsi="Courier New" w:cs="Courier New"/>
          <w:b/>
          <w:lang w:val="en-US"/>
        </w:rPr>
        <w:t> </w:t>
      </w:r>
      <w:r w:rsidR="008D5016" w:rsidRPr="009044F1">
        <w:rPr>
          <w:rFonts w:ascii="GHEA Grapalat" w:hAnsi="GHEA Grapalat"/>
          <w:b/>
        </w:rPr>
        <w:t>ПРОЦЕССОМ ЗАКУПКИ</w:t>
      </w:r>
    </w:p>
    <w:p w:rsidR="00996C19" w:rsidRPr="009044F1" w:rsidRDefault="007B2B4A" w:rsidP="00B46D58">
      <w:pPr>
        <w:widowControl w:val="0"/>
        <w:tabs>
          <w:tab w:val="left" w:pos="1276"/>
        </w:tabs>
        <w:spacing w:after="160"/>
        <w:ind w:firstLine="567"/>
        <w:jc w:val="both"/>
        <w:rPr>
          <w:rFonts w:ascii="GHEA Grapalat" w:hAnsi="GHEA Grapalat" w:cs="Sylfaen"/>
        </w:rPr>
      </w:pPr>
      <w:r w:rsidRPr="00D302B8">
        <w:rPr>
          <w:rFonts w:ascii="GHEA Grapalat" w:hAnsi="GHEA Grapalat"/>
        </w:rPr>
        <w:t>1</w:t>
      </w:r>
      <w:r>
        <w:rPr>
          <w:rFonts w:ascii="GHEA Grapalat" w:hAnsi="GHEA Grapalat"/>
        </w:rPr>
        <w:t>1</w:t>
      </w:r>
      <w:r w:rsidR="00996C19" w:rsidRPr="009044F1">
        <w:rPr>
          <w:rFonts w:ascii="GHEA Grapalat" w:hAnsi="GHEA Grapalat"/>
        </w:rPr>
        <w:t>.1</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.2</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Отношения, связанные с закупками, в том числе</w:t>
      </w:r>
      <w:r w:rsidR="00AA7117">
        <w:rPr>
          <w:rFonts w:ascii="GHEA Grapalat" w:hAnsi="GHEA Grapalat"/>
        </w:rPr>
        <w:t xml:space="preserve"> </w:t>
      </w:r>
      <w:r w:rsidR="00996C19"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.3</w:t>
      </w:r>
      <w:r w:rsidR="00025A85" w:rsidRPr="00025A85">
        <w:rPr>
          <w:rFonts w:ascii="GHEA Grapalat" w:hAnsi="GHEA Grapalat"/>
        </w:rPr>
        <w:t>.</w:t>
      </w:r>
      <w:r w:rsidR="00025A85" w:rsidRPr="005114D0">
        <w:rPr>
          <w:rFonts w:ascii="GHEA Grapalat" w:hAnsi="GHEA Grapalat"/>
        </w:rPr>
        <w:tab/>
      </w:r>
      <w:r w:rsidR="00996C19" w:rsidRPr="009044F1">
        <w:rPr>
          <w:rFonts w:ascii="GHEA Grapalat" w:hAnsi="GHEA Grapalat"/>
        </w:rPr>
        <w:t xml:space="preserve">Каждое лицо согласно </w:t>
      </w:r>
      <w:proofErr w:type="gramStart"/>
      <w:r w:rsidR="00996C19" w:rsidRPr="009044F1">
        <w:rPr>
          <w:rFonts w:ascii="GHEA Grapalat" w:hAnsi="GHEA Grapalat"/>
        </w:rPr>
        <w:t>Закону</w:t>
      </w:r>
      <w:proofErr w:type="gramEnd"/>
      <w:r w:rsidR="00996C19" w:rsidRPr="009044F1">
        <w:rPr>
          <w:rFonts w:ascii="GHEA Grapalat" w:hAnsi="GHEA Grapalat"/>
        </w:rPr>
        <w:t xml:space="preserve">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.4</w:t>
      </w:r>
      <w:r w:rsidR="00025A85" w:rsidRPr="005114D0">
        <w:rPr>
          <w:rFonts w:ascii="GHEA Grapalat" w:hAnsi="GHEA Grapalat"/>
        </w:rPr>
        <w:t>.</w:t>
      </w:r>
      <w:r w:rsidR="00025A85" w:rsidRPr="005114D0">
        <w:rPr>
          <w:rFonts w:ascii="GHEA Grapalat" w:hAnsi="GHEA Grapalat"/>
        </w:rPr>
        <w:tab/>
      </w:r>
      <w:r w:rsidR="00996C19"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.5</w:t>
      </w:r>
      <w:r w:rsidR="001926B2" w:rsidRPr="001926B2">
        <w:rPr>
          <w:rFonts w:ascii="GHEA Grapalat" w:hAnsi="GHEA Grapalat"/>
        </w:rPr>
        <w:t>.</w:t>
      </w:r>
      <w:r w:rsidR="001926B2" w:rsidRPr="005114D0">
        <w:rPr>
          <w:rFonts w:ascii="GHEA Grapalat" w:hAnsi="GHEA Grapalat"/>
        </w:rPr>
        <w:tab/>
      </w:r>
      <w:r w:rsidR="00996C19"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00996C19"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 xml:space="preserve">предмета спора и </w:t>
      </w:r>
      <w:proofErr w:type="gramStart"/>
      <w:r w:rsidRPr="009044F1">
        <w:rPr>
          <w:rFonts w:ascii="GHEA Grapalat" w:hAnsi="GHEA Grapalat"/>
        </w:rPr>
        <w:t>требования</w:t>
      </w:r>
      <w:proofErr w:type="gramEnd"/>
      <w:r w:rsidRPr="009044F1">
        <w:rPr>
          <w:rFonts w:ascii="GHEA Grapalat" w:hAnsi="GHEA Grapalat"/>
        </w:rPr>
        <w:t xml:space="preserve">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7B2B4A">
        <w:rPr>
          <w:rFonts w:ascii="GHEA Grapalat" w:hAnsi="GHEA Grapalat"/>
        </w:rPr>
        <w:t>1</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00996C19"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00996C19"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00996C19"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00996C19" w:rsidRPr="009044F1">
        <w:rPr>
          <w:rFonts w:ascii="GHEA Grapalat" w:hAnsi="GHEA Grapalat"/>
        </w:rPr>
        <w:t xml:space="preserve">лицу </w:t>
      </w:r>
      <w:r w:rsidR="00996C19" w:rsidRPr="009044F1">
        <w:rPr>
          <w:rFonts w:ascii="GHEA Grapalat" w:hAnsi="GHEA Grapalat"/>
        </w:rPr>
        <w:lastRenderedPageBreak/>
        <w:t>посредством совершения перевода на указанный банковский счет.</w:t>
      </w:r>
    </w:p>
    <w:p w:rsidR="00996C19" w:rsidRPr="00D3436F" w:rsidRDefault="007B2B4A" w:rsidP="00B46D58">
      <w:pPr>
        <w:widowControl w:val="0"/>
        <w:tabs>
          <w:tab w:val="left" w:pos="1276"/>
        </w:tabs>
        <w:spacing w:after="160"/>
        <w:ind w:firstLine="567"/>
        <w:jc w:val="both"/>
        <w:rPr>
          <w:rFonts w:ascii="GHEA Grapalat" w:hAnsi="GHEA Grapalat"/>
        </w:rPr>
      </w:pPr>
      <w:r>
        <w:rPr>
          <w:rFonts w:ascii="GHEA Grapalat" w:hAnsi="GHEA Grapalat"/>
        </w:rPr>
        <w:t>11</w:t>
      </w:r>
      <w:r w:rsidR="00996C19" w:rsidRPr="009044F1">
        <w:rPr>
          <w:rFonts w:ascii="GHEA Grapalat" w:hAnsi="GHEA Grapalat"/>
        </w:rPr>
        <w:t>.7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00996C19" w:rsidRPr="009044F1">
        <w:rPr>
          <w:rFonts w:ascii="GHEA Grapalat" w:hAnsi="GHEA Grapalat"/>
        </w:rPr>
        <w:t>.</w:t>
      </w:r>
      <w:proofErr w:type="gramEnd"/>
      <w:r w:rsidR="00996C19" w:rsidRPr="009044F1">
        <w:rPr>
          <w:rFonts w:ascii="GHEA Grapalat" w:hAnsi="GHEA Grapalat"/>
        </w:rPr>
        <w:t xml:space="preserve"> При этом если жалоба, представленная в уста</w:t>
      </w:r>
      <w:r>
        <w:rPr>
          <w:rFonts w:ascii="GHEA Grapalat" w:hAnsi="GHEA Grapalat"/>
        </w:rPr>
        <w:t>новленный подпунктом 2 пункта 11</w:t>
      </w:r>
      <w:r w:rsidR="00996C19" w:rsidRPr="009044F1">
        <w:rPr>
          <w:rFonts w:ascii="GHEA Grapalat" w:hAnsi="GHEA Grapalat"/>
        </w:rPr>
        <w:t>.4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A677CD">
        <w:rPr>
          <w:rFonts w:ascii="GHEA Grapalat" w:hAnsi="GHEA Grapalat"/>
        </w:rPr>
        <w:t xml:space="preserve">.9 </w:t>
      </w:r>
      <w:proofErr w:type="gramStart"/>
      <w:r w:rsidR="00A677CD">
        <w:rPr>
          <w:rFonts w:ascii="GHEA Grapalat" w:hAnsi="GHEA Grapalat"/>
        </w:rPr>
        <w:t>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cs="Sylfaen"/>
        </w:rPr>
        <w:t>11.10</w:t>
      </w:r>
      <w:r w:rsidR="00A677CD">
        <w:rPr>
          <w:rFonts w:ascii="GHEA Grapalat" w:hAnsi="GHEA Grapalat" w:cs="Sylfaen"/>
        </w:rPr>
        <w:t xml:space="preserve"> </w:t>
      </w:r>
      <w:proofErr w:type="gramStart"/>
      <w:r w:rsidR="00A677CD">
        <w:rPr>
          <w:rFonts w:ascii="GHEA Grapalat" w:hAnsi="GHEA Grapalat" w:cs="Sylfaen"/>
        </w:rPr>
        <w:t>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00996C19"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00996C19"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00996C19"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00996C19"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00996C19" w:rsidRPr="009044F1">
        <w:rPr>
          <w:rFonts w:ascii="GHEA Grapalat" w:hAnsi="GHEA Grapalat"/>
        </w:rPr>
        <w:t xml:space="preserve">, заказчик несет ответственность за возмещение ущерба, нанесенного подавшему жалобу лицу и обоснованного в установленном </w:t>
      </w:r>
      <w:r w:rsidR="00996C19" w:rsidRPr="009044F1">
        <w:rPr>
          <w:rFonts w:ascii="GHEA Grapalat" w:hAnsi="GHEA Grapalat"/>
        </w:rPr>
        <w:lastRenderedPageBreak/>
        <w:t>порядке.</w:t>
      </w:r>
    </w:p>
    <w:p w:rsidR="00C47000" w:rsidRPr="000811C1" w:rsidRDefault="007B2B4A" w:rsidP="00B46D58">
      <w:pPr>
        <w:widowControl w:val="0"/>
        <w:tabs>
          <w:tab w:val="left" w:pos="1276"/>
        </w:tabs>
        <w:spacing w:after="160"/>
        <w:ind w:firstLine="567"/>
        <w:jc w:val="both"/>
        <w:rPr>
          <w:rFonts w:ascii="GHEA Grapalat" w:hAnsi="GHEA Grapalat"/>
        </w:rPr>
      </w:pPr>
      <w:r>
        <w:rPr>
          <w:rFonts w:ascii="GHEA Grapalat" w:hAnsi="GHEA Grapalat"/>
        </w:rPr>
        <w:t>11</w:t>
      </w:r>
      <w:r w:rsidR="00996C19" w:rsidRPr="009044F1">
        <w:rPr>
          <w:rFonts w:ascii="GHEA Grapalat" w:hAnsi="GHEA Grapalat"/>
        </w:rPr>
        <w:t>.</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00996C19"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00996C19"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00996C19"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7B2B4A" w:rsidP="00B46D58">
      <w:pPr>
        <w:widowControl w:val="0"/>
        <w:tabs>
          <w:tab w:val="left" w:pos="1276"/>
        </w:tabs>
        <w:spacing w:after="160"/>
        <w:ind w:firstLine="567"/>
        <w:jc w:val="both"/>
        <w:rPr>
          <w:rFonts w:ascii="GHEA Grapalat" w:hAnsi="GHEA Grapalat" w:cs="Sylfaen"/>
        </w:rPr>
      </w:pPr>
      <w:r>
        <w:rPr>
          <w:rFonts w:ascii="GHEA Grapalat" w:hAnsi="GHEA Grapalat"/>
        </w:rPr>
        <w:t>11</w:t>
      </w:r>
      <w:r w:rsidR="00996C19" w:rsidRPr="009044F1">
        <w:rPr>
          <w:rFonts w:ascii="GHEA Grapalat" w:hAnsi="GHEA Grapalat"/>
        </w:rPr>
        <w:t>.</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00996C19" w:rsidRPr="009044F1">
        <w:rPr>
          <w:rFonts w:ascii="GHEA Grapalat" w:hAnsi="GHEA Grapalat"/>
        </w:rPr>
        <w:t>, вправе требовать в судебном порядке возмещения убытков.</w:t>
      </w:r>
    </w:p>
    <w:p w:rsidR="00996C19" w:rsidRPr="00D3436F" w:rsidRDefault="007B2B4A" w:rsidP="00B46D58">
      <w:pPr>
        <w:widowControl w:val="0"/>
        <w:tabs>
          <w:tab w:val="left" w:pos="1276"/>
        </w:tabs>
        <w:spacing w:after="160"/>
        <w:ind w:firstLine="567"/>
        <w:jc w:val="both"/>
        <w:rPr>
          <w:rFonts w:ascii="GHEA Grapalat" w:hAnsi="GHEA Grapalat"/>
        </w:rPr>
      </w:pPr>
      <w:r>
        <w:rPr>
          <w:rFonts w:ascii="GHEA Grapalat" w:hAnsi="GHEA Grapalat"/>
        </w:rPr>
        <w:t>11</w:t>
      </w:r>
      <w:r w:rsidR="00996C19" w:rsidRPr="009044F1">
        <w:rPr>
          <w:rFonts w:ascii="GHEA Grapalat" w:hAnsi="GHEA Grapalat"/>
        </w:rPr>
        <w:t>.</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00996C19"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00996C19"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7B2B4A" w:rsidRDefault="00096865" w:rsidP="007B2B4A">
      <w:pPr>
        <w:pStyle w:val="aa"/>
        <w:widowControl w:val="0"/>
        <w:spacing w:after="160" w:line="360" w:lineRule="auto"/>
        <w:jc w:val="center"/>
        <w:rPr>
          <w:rFonts w:ascii="GHEA Grapalat" w:hAnsi="GHEA Grapalat"/>
          <w:b/>
          <w:sz w:val="22"/>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proofErr w:type="spellStart"/>
      <w:r w:rsidR="007B2B4A" w:rsidRPr="00487535">
        <w:rPr>
          <w:rFonts w:ascii="GHEA Grapalat" w:hAnsi="GHEA Grapalat"/>
          <w:b/>
          <w:sz w:val="22"/>
        </w:rPr>
        <w:t>НА</w:t>
      </w:r>
      <w:proofErr w:type="spellEnd"/>
      <w:r w:rsidR="007B2B4A" w:rsidRPr="00487535">
        <w:rPr>
          <w:rFonts w:ascii="GHEA Grapalat" w:hAnsi="GHEA Grapalat"/>
          <w:b/>
          <w:sz w:val="22"/>
        </w:rPr>
        <w:t xml:space="preserve">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1"/>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2"/>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w:t>
      </w:r>
      <w:r w:rsidRPr="002658C9">
        <w:rPr>
          <w:rFonts w:ascii="GHEA Grapalat" w:hAnsi="GHEA Grapalat"/>
        </w:rPr>
        <w:lastRenderedPageBreak/>
        <w:t>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002451" w:rsidRDefault="00654E19" w:rsidP="00B46D58">
      <w:pPr>
        <w:pStyle w:val="norm"/>
        <w:widowControl w:val="0"/>
        <w:spacing w:after="160" w:line="240" w:lineRule="auto"/>
        <w:ind w:firstLine="284"/>
        <w:jc w:val="right"/>
        <w:rPr>
          <w:rFonts w:ascii="GHEA Grapalat" w:hAnsi="GHEA Grapalat"/>
          <w:b/>
          <w:sz w:val="24"/>
          <w:szCs w:val="24"/>
        </w:rPr>
      </w:pPr>
    </w:p>
    <w:p w:rsidR="00654E19" w:rsidRPr="00002451" w:rsidRDefault="00654E19" w:rsidP="00B46D58">
      <w:pPr>
        <w:pStyle w:val="norm"/>
        <w:widowControl w:val="0"/>
        <w:spacing w:after="160" w:line="240" w:lineRule="auto"/>
        <w:ind w:firstLine="284"/>
        <w:jc w:val="right"/>
        <w:rPr>
          <w:rFonts w:ascii="GHEA Grapalat" w:hAnsi="GHEA Grapalat"/>
          <w:b/>
          <w:sz w:val="24"/>
          <w:szCs w:val="24"/>
        </w:rPr>
      </w:pPr>
    </w:p>
    <w:p w:rsidR="00654E19" w:rsidRPr="0000245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7B2B4A" w:rsidRDefault="007B2B4A" w:rsidP="00B46D58">
      <w:pPr>
        <w:pStyle w:val="norm"/>
        <w:widowControl w:val="0"/>
        <w:spacing w:after="160" w:line="240" w:lineRule="auto"/>
        <w:ind w:firstLine="284"/>
        <w:jc w:val="right"/>
        <w:rPr>
          <w:rFonts w:ascii="GHEA Grapalat" w:hAnsi="GHEA Grapalat"/>
          <w:b/>
          <w:sz w:val="24"/>
          <w:szCs w:val="24"/>
        </w:rPr>
      </w:pPr>
    </w:p>
    <w:p w:rsidR="007B2B4A" w:rsidRDefault="007B2B4A" w:rsidP="00B46D58">
      <w:pPr>
        <w:pStyle w:val="norm"/>
        <w:widowControl w:val="0"/>
        <w:spacing w:after="160" w:line="240" w:lineRule="auto"/>
        <w:ind w:firstLine="284"/>
        <w:jc w:val="right"/>
        <w:rPr>
          <w:rFonts w:ascii="GHEA Grapalat" w:hAnsi="GHEA Grapalat"/>
          <w:b/>
          <w:sz w:val="24"/>
          <w:szCs w:val="24"/>
        </w:rPr>
      </w:pPr>
    </w:p>
    <w:p w:rsidR="007B2B4A" w:rsidRDefault="007B2B4A" w:rsidP="00B46D58">
      <w:pPr>
        <w:pStyle w:val="norm"/>
        <w:widowControl w:val="0"/>
        <w:spacing w:after="160" w:line="240" w:lineRule="auto"/>
        <w:ind w:firstLine="284"/>
        <w:jc w:val="right"/>
        <w:rPr>
          <w:rFonts w:ascii="GHEA Grapalat" w:hAnsi="GHEA Grapalat"/>
          <w:b/>
          <w:sz w:val="24"/>
          <w:szCs w:val="24"/>
        </w:rPr>
      </w:pPr>
    </w:p>
    <w:p w:rsidR="007B2B4A" w:rsidRPr="00002451" w:rsidRDefault="007B2B4A"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7B2B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B2B4A" w:rsidRPr="00487535">
        <w:rPr>
          <w:rFonts w:ascii="GHEA Grapalat" w:hAnsi="GHEA Grapalat"/>
          <w:b/>
          <w:sz w:val="22"/>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33B6" w:rsidRPr="00FB33B6">
        <w:rPr>
          <w:rFonts w:ascii="GHEA Grapalat" w:hAnsi="GHEA Grapalat"/>
          <w:sz w:val="24"/>
          <w:szCs w:val="24"/>
        </w:rPr>
        <w:t>ХААПК</w:t>
      </w:r>
      <w:r w:rsidR="007B2B4A" w:rsidRPr="007B2B4A">
        <w:rPr>
          <w:rFonts w:ascii="GHEA Grapalat" w:hAnsi="GHEA Grapalat"/>
          <w:sz w:val="24"/>
          <w:szCs w:val="24"/>
        </w:rPr>
        <w:t>-</w:t>
      </w:r>
      <w:proofErr w:type="spellStart"/>
      <w:r w:rsidR="007B2B4A">
        <w:rPr>
          <w:rFonts w:ascii="GHEA Grapalat" w:hAnsi="GHEA Grapalat"/>
          <w:sz w:val="24"/>
          <w:szCs w:val="24"/>
          <w:lang w:val="en-US"/>
        </w:rPr>
        <w:t>GHAPDzB</w:t>
      </w:r>
      <w:proofErr w:type="spellEnd"/>
      <w:r w:rsidR="007B2B4A" w:rsidRPr="007B2B4A">
        <w:rPr>
          <w:rFonts w:ascii="GHEA Grapalat" w:hAnsi="GHEA Grapalat"/>
          <w:sz w:val="24"/>
          <w:szCs w:val="24"/>
        </w:rPr>
        <w:t>-20/01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7B2B4A" w:rsidRPr="00487535" w:rsidRDefault="00B2572B" w:rsidP="007B2B4A">
      <w:pPr>
        <w:pStyle w:val="6"/>
        <w:keepNext w:val="0"/>
        <w:widowControl w:val="0"/>
        <w:spacing w:after="160" w:line="360" w:lineRule="auto"/>
        <w:jc w:val="center"/>
        <w:rPr>
          <w:rFonts w:ascii="GHEA Grapalat" w:hAnsi="GHEA Grapalat" w:cs="Arial"/>
          <w:color w:val="auto"/>
          <w:szCs w:val="24"/>
        </w:rPr>
      </w:pPr>
      <w:r w:rsidRPr="00374F4A">
        <w:rPr>
          <w:rFonts w:ascii="GHEA Grapalat" w:hAnsi="GHEA Grapalat"/>
          <w:color w:val="auto"/>
          <w:sz w:val="24"/>
          <w:szCs w:val="24"/>
        </w:rPr>
        <w:t xml:space="preserve">на участие в </w:t>
      </w:r>
      <w:r w:rsidR="007B2B4A" w:rsidRPr="00487535">
        <w:rPr>
          <w:rFonts w:ascii="GHEA Grapalat" w:hAnsi="GHEA Grapalat"/>
          <w:color w:val="auto"/>
          <w:szCs w:val="24"/>
        </w:rPr>
        <w:t>запросе котировок</w:t>
      </w:r>
    </w:p>
    <w:p w:rsidR="00B2572B" w:rsidRPr="00374F4A" w:rsidRDefault="00B2572B" w:rsidP="007B2B4A">
      <w:pPr>
        <w:pStyle w:val="6"/>
        <w:keepNext w:val="0"/>
        <w:widowControl w:val="0"/>
        <w:spacing w:after="160"/>
        <w:rPr>
          <w:rFonts w:ascii="GHEA Grapalat" w:hAnsi="GHEA Grapalat" w:cs="Arial"/>
          <w:color w:val="auto"/>
          <w:sz w:val="24"/>
          <w:szCs w:val="24"/>
        </w:rPr>
      </w:pP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7B2B4A" w:rsidRPr="007B2B4A" w:rsidRDefault="00374F4A" w:rsidP="007B2B4A">
      <w:pPr>
        <w:pStyle w:val="31"/>
        <w:widowControl w:val="0"/>
        <w:spacing w:after="160" w:line="240" w:lineRule="auto"/>
        <w:jc w:val="right"/>
        <w:rPr>
          <w:rFonts w:ascii="GHEA Grapalat" w:hAnsi="GHEA Grapalat" w:cs="Arial"/>
          <w:b/>
          <w:sz w:val="24"/>
          <w:szCs w:val="24"/>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B33B6" w:rsidRPr="00FB33B6">
        <w:rPr>
          <w:rFonts w:ascii="GHEA Grapalat" w:hAnsi="GHEA Grapalat"/>
          <w:sz w:val="24"/>
          <w:szCs w:val="24"/>
        </w:rPr>
        <w:t>ХААПК</w:t>
      </w:r>
      <w:r w:rsidR="007B2B4A" w:rsidRPr="007B2B4A">
        <w:rPr>
          <w:rFonts w:ascii="GHEA Grapalat" w:hAnsi="GHEA Grapalat"/>
          <w:sz w:val="24"/>
          <w:szCs w:val="24"/>
        </w:rPr>
        <w:t>-</w:t>
      </w:r>
      <w:proofErr w:type="spellStart"/>
      <w:r w:rsidR="007B2B4A">
        <w:rPr>
          <w:rFonts w:ascii="GHEA Grapalat" w:hAnsi="GHEA Grapalat"/>
          <w:sz w:val="24"/>
          <w:szCs w:val="24"/>
          <w:lang w:val="en-US"/>
        </w:rPr>
        <w:t>GHAPDzB</w:t>
      </w:r>
      <w:proofErr w:type="spellEnd"/>
      <w:r w:rsidR="007B2B4A" w:rsidRPr="007B2B4A">
        <w:rPr>
          <w:rFonts w:ascii="GHEA Grapalat" w:hAnsi="GHEA Grapalat"/>
          <w:sz w:val="24"/>
          <w:szCs w:val="24"/>
        </w:rPr>
        <w:t>-20/01</w:t>
      </w:r>
    </w:p>
    <w:p w:rsidR="00374F4A" w:rsidRPr="00C4157A" w:rsidRDefault="00374F4A" w:rsidP="007B2B4A">
      <w:pPr>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7B2B4A" w:rsidP="00B46D58">
      <w:pPr>
        <w:spacing w:after="160"/>
        <w:jc w:val="both"/>
        <w:rPr>
          <w:rFonts w:ascii="GHEA Grapalat" w:hAnsi="GHEA Grapalat"/>
        </w:rPr>
      </w:pPr>
      <w:r w:rsidRPr="00487535">
        <w:rPr>
          <w:rFonts w:ascii="GHEA Grapalat" w:hAnsi="GHEA Grapalat"/>
          <w:sz w:val="22"/>
        </w:rPr>
        <w:lastRenderedPageBreak/>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7B2B4A" w:rsidRPr="007B2B4A" w:rsidRDefault="006B3E56" w:rsidP="007B2B4A">
      <w:pPr>
        <w:pStyle w:val="31"/>
        <w:widowControl w:val="0"/>
        <w:spacing w:after="160" w:line="240" w:lineRule="auto"/>
        <w:jc w:val="right"/>
        <w:rPr>
          <w:rFonts w:ascii="GHEA Grapalat" w:hAnsi="GHEA Grapalat" w:cs="Arial"/>
          <w:b/>
          <w:sz w:val="24"/>
          <w:szCs w:val="24"/>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FB33B6" w:rsidRPr="00FB33B6">
        <w:rPr>
          <w:rFonts w:ascii="GHEA Grapalat" w:hAnsi="GHEA Grapalat"/>
          <w:sz w:val="24"/>
          <w:szCs w:val="24"/>
        </w:rPr>
        <w:t>ХААПК</w:t>
      </w:r>
      <w:r w:rsidR="007B2B4A" w:rsidRPr="007B2B4A">
        <w:rPr>
          <w:rFonts w:ascii="GHEA Grapalat" w:hAnsi="GHEA Grapalat"/>
          <w:sz w:val="24"/>
          <w:szCs w:val="24"/>
        </w:rPr>
        <w:t>-</w:t>
      </w:r>
      <w:proofErr w:type="spellStart"/>
      <w:r w:rsidR="007B2B4A">
        <w:rPr>
          <w:rFonts w:ascii="GHEA Grapalat" w:hAnsi="GHEA Grapalat"/>
          <w:sz w:val="24"/>
          <w:szCs w:val="24"/>
          <w:lang w:val="en-US"/>
        </w:rPr>
        <w:t>GHAPDzB</w:t>
      </w:r>
      <w:proofErr w:type="spellEnd"/>
      <w:r w:rsidR="007B2B4A" w:rsidRPr="007B2B4A">
        <w:rPr>
          <w:rFonts w:ascii="GHEA Grapalat" w:hAnsi="GHEA Grapalat"/>
          <w:sz w:val="24"/>
          <w:szCs w:val="24"/>
        </w:rPr>
        <w:t>-20/01</w:t>
      </w:r>
    </w:p>
    <w:p w:rsidR="006B3E56" w:rsidRDefault="00A90FCD" w:rsidP="00B46D58">
      <w:pPr>
        <w:pStyle w:val="aff"/>
        <w:widowControl w:val="0"/>
        <w:numPr>
          <w:ilvl w:val="0"/>
          <w:numId w:val="21"/>
        </w:numPr>
        <w:spacing w:after="160"/>
        <w:jc w:val="both"/>
        <w:rPr>
          <w:rFonts w:ascii="GHEA Grapalat" w:hAnsi="GHEA Grapalat" w:cs="Arial"/>
        </w:rPr>
      </w:pPr>
      <w:r>
        <w:rPr>
          <w:rFonts w:ascii="GHEA Grapalat" w:hAnsi="GHEA Grapalat"/>
        </w:rPr>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proofErr w:type="gramStart"/>
      <w:r>
        <w:rPr>
          <w:rFonts w:ascii="GHEA Grapalat" w:hAnsi="GHEA Grapalat"/>
        </w:rPr>
        <w:t xml:space="preserve">приглашением </w:t>
      </w:r>
      <w:r w:rsidR="00952531">
        <w:rPr>
          <w:rFonts w:ascii="GHEA Grapalat" w:hAnsi="GHEA Grapalat"/>
        </w:rPr>
        <w:t xml:space="preserve"> представить</w:t>
      </w:r>
      <w:proofErr w:type="gramEnd"/>
      <w:r w:rsidR="00952531">
        <w:rPr>
          <w:rFonts w:ascii="GHEA Grapalat" w:hAnsi="GHEA Grapalat"/>
        </w:rPr>
        <w:t xml:space="preserve"> обеспечение квалификации в размере ценового предложения,</w:t>
      </w:r>
    </w:p>
    <w:p w:rsidR="007B2B4A" w:rsidRPr="007B2B4A" w:rsidRDefault="006B3E56" w:rsidP="007B2B4A">
      <w:pPr>
        <w:pStyle w:val="31"/>
        <w:widowControl w:val="0"/>
        <w:spacing w:after="160" w:line="240" w:lineRule="auto"/>
        <w:jc w:val="right"/>
        <w:rPr>
          <w:rFonts w:ascii="GHEA Grapalat" w:hAnsi="GHEA Grapalat" w:cs="Arial"/>
          <w:b/>
          <w:sz w:val="24"/>
          <w:szCs w:val="24"/>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FB33B6" w:rsidRPr="00FB33B6">
        <w:rPr>
          <w:rFonts w:ascii="GHEA Grapalat" w:hAnsi="GHEA Grapalat"/>
          <w:sz w:val="24"/>
          <w:szCs w:val="24"/>
        </w:rPr>
        <w:t>ХААПК-</w:t>
      </w:r>
      <w:proofErr w:type="spellStart"/>
      <w:r w:rsidR="007B2B4A">
        <w:rPr>
          <w:rFonts w:ascii="GHEA Grapalat" w:hAnsi="GHEA Grapalat"/>
          <w:sz w:val="24"/>
          <w:szCs w:val="24"/>
          <w:lang w:val="en-US"/>
        </w:rPr>
        <w:t>GHAPDzB</w:t>
      </w:r>
      <w:proofErr w:type="spellEnd"/>
      <w:r w:rsidR="007B2B4A" w:rsidRPr="007B2B4A">
        <w:rPr>
          <w:rFonts w:ascii="GHEA Grapalat" w:hAnsi="GHEA Grapalat"/>
          <w:sz w:val="24"/>
          <w:szCs w:val="24"/>
        </w:rPr>
        <w:t>-20/01</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B2B4A" w:rsidRPr="00487535">
        <w:rPr>
          <w:rFonts w:ascii="GHEA Grapalat" w:hAnsi="GHEA Grapalat"/>
          <w:sz w:val="22"/>
        </w:rPr>
        <w:t xml:space="preserve">запрос котировок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3"/>
        <w:t>**</w:t>
      </w:r>
      <w:r>
        <w:rPr>
          <w:rFonts w:ascii="GHEA Grapalat" w:hAnsi="GHEA Grapalat"/>
        </w:rPr>
        <w:t xml:space="preserve"> и подтверждает, что информация относительно реальных бенефициаров действительна и не содержит </w:t>
      </w:r>
      <w:r>
        <w:rPr>
          <w:rFonts w:ascii="GHEA Grapalat" w:hAnsi="GHEA Grapalat"/>
        </w:rPr>
        <w:lastRenderedPageBreak/>
        <w:t>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7B2B4A"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B2B4A" w:rsidRPr="00487535">
        <w:rPr>
          <w:rFonts w:ascii="GHEA Grapalat" w:hAnsi="GHEA Grapalat"/>
          <w:b/>
          <w:sz w:val="22"/>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B33B6" w:rsidRPr="00FB33B6">
        <w:rPr>
          <w:rFonts w:ascii="GHEA Grapalat" w:hAnsi="GHEA Grapalat"/>
          <w:b/>
          <w:sz w:val="24"/>
          <w:szCs w:val="24"/>
        </w:rPr>
        <w:t>ХААПК</w:t>
      </w:r>
      <w:r w:rsidR="007B2B4A" w:rsidRPr="007B2B4A">
        <w:rPr>
          <w:rFonts w:ascii="GHEA Grapalat" w:hAnsi="GHEA Grapalat"/>
          <w:b/>
          <w:sz w:val="24"/>
          <w:szCs w:val="24"/>
        </w:rPr>
        <w:t>-</w:t>
      </w:r>
      <w:proofErr w:type="spellStart"/>
      <w:r w:rsidR="007B2B4A">
        <w:rPr>
          <w:rFonts w:ascii="GHEA Grapalat" w:hAnsi="GHEA Grapalat"/>
          <w:b/>
          <w:sz w:val="24"/>
          <w:szCs w:val="24"/>
          <w:lang w:val="en-US"/>
        </w:rPr>
        <w:t>GHAPDzB</w:t>
      </w:r>
      <w:proofErr w:type="spellEnd"/>
      <w:r w:rsidR="007B2B4A" w:rsidRPr="007B2B4A">
        <w:rPr>
          <w:rFonts w:ascii="GHEA Grapalat" w:hAnsi="GHEA Grapalat"/>
          <w:b/>
          <w:sz w:val="24"/>
          <w:szCs w:val="24"/>
        </w:rPr>
        <w:t>-20/01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7B2B4A" w:rsidRPr="007B2B4A" w:rsidRDefault="00D043C1" w:rsidP="007B2B4A">
      <w:pPr>
        <w:pStyle w:val="31"/>
        <w:widowControl w:val="0"/>
        <w:spacing w:after="160" w:line="240" w:lineRule="auto"/>
        <w:jc w:val="right"/>
        <w:rPr>
          <w:rFonts w:ascii="GHEA Grapalat" w:hAnsi="GHEA Grapalat" w:cs="Arial"/>
          <w:b/>
          <w:sz w:val="24"/>
          <w:szCs w:val="24"/>
        </w:rPr>
      </w:pPr>
      <w:r w:rsidRPr="009044F1">
        <w:rPr>
          <w:rFonts w:ascii="GHEA Grapalat" w:hAnsi="GHEA Grapalat"/>
        </w:rPr>
        <w:t xml:space="preserve">рамках открытого конкурса под кодом </w:t>
      </w:r>
      <w:r w:rsidR="00FB33B6" w:rsidRPr="00FB33B6">
        <w:rPr>
          <w:rFonts w:ascii="GHEA Grapalat" w:hAnsi="GHEA Grapalat"/>
          <w:b/>
          <w:sz w:val="24"/>
          <w:szCs w:val="24"/>
        </w:rPr>
        <w:t>ХААПК</w:t>
      </w:r>
      <w:r w:rsidR="007B2B4A" w:rsidRPr="007B2B4A">
        <w:rPr>
          <w:rFonts w:ascii="GHEA Grapalat" w:hAnsi="GHEA Grapalat"/>
          <w:b/>
          <w:sz w:val="24"/>
          <w:szCs w:val="24"/>
        </w:rPr>
        <w:t>-</w:t>
      </w:r>
      <w:proofErr w:type="spellStart"/>
      <w:r w:rsidR="007B2B4A">
        <w:rPr>
          <w:rFonts w:ascii="GHEA Grapalat" w:hAnsi="GHEA Grapalat"/>
          <w:b/>
          <w:sz w:val="24"/>
          <w:szCs w:val="24"/>
          <w:lang w:val="en-US"/>
        </w:rPr>
        <w:t>GHAPDzB</w:t>
      </w:r>
      <w:proofErr w:type="spellEnd"/>
      <w:r w:rsidR="007B2B4A" w:rsidRPr="007B2B4A">
        <w:rPr>
          <w:rFonts w:ascii="GHEA Grapalat" w:hAnsi="GHEA Grapalat"/>
          <w:b/>
          <w:sz w:val="24"/>
          <w:szCs w:val="24"/>
        </w:rPr>
        <w:t>-20/01</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7B2B4A" w:rsidRPr="007B2B4A" w:rsidRDefault="00B2572B" w:rsidP="007B2B4A">
      <w:pPr>
        <w:pStyle w:val="31"/>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7B2B4A" w:rsidRPr="00487535">
        <w:rPr>
          <w:rFonts w:ascii="GHEA Grapalat" w:hAnsi="GHEA Grapalat"/>
          <w:b/>
          <w:sz w:val="22"/>
          <w:szCs w:val="24"/>
        </w:rPr>
        <w:t>запрос котировок</w:t>
      </w:r>
      <w:r w:rsidR="007B2B4A" w:rsidRPr="009044F1">
        <w:rPr>
          <w:rFonts w:ascii="GHEA Grapalat" w:hAnsi="GHEA Grapalat"/>
          <w:b/>
          <w:sz w:val="24"/>
          <w:szCs w:val="24"/>
        </w:rPr>
        <w:t xml:space="preserve"> </w:t>
      </w:r>
      <w:r w:rsidR="007B2B4A" w:rsidRPr="007B2B4A">
        <w:rPr>
          <w:rFonts w:ascii="GHEA Grapalat" w:hAnsi="GHEA Grapalat"/>
          <w:b/>
          <w:sz w:val="24"/>
          <w:szCs w:val="24"/>
        </w:rPr>
        <w:t xml:space="preserve">  </w:t>
      </w:r>
    </w:p>
    <w:p w:rsidR="007B2B4A" w:rsidRPr="007B2B4A" w:rsidRDefault="00B2572B" w:rsidP="007B2B4A">
      <w:pPr>
        <w:pStyle w:val="31"/>
        <w:widowControl w:val="0"/>
        <w:spacing w:after="160" w:line="240" w:lineRule="auto"/>
        <w:jc w:val="right"/>
        <w:rPr>
          <w:rFonts w:ascii="GHEA Grapalat" w:hAnsi="GHEA Grapalat" w:cs="Arial"/>
          <w:b/>
          <w:sz w:val="24"/>
          <w:szCs w:val="24"/>
        </w:rPr>
      </w:pPr>
      <w:r w:rsidRPr="009044F1">
        <w:rPr>
          <w:rFonts w:ascii="GHEA Grapalat" w:hAnsi="GHEA Grapalat"/>
          <w:b/>
          <w:sz w:val="24"/>
          <w:szCs w:val="24"/>
        </w:rPr>
        <w:t xml:space="preserve">под кодом </w:t>
      </w:r>
      <w:r w:rsidR="00FB33B6" w:rsidRPr="00FB33B6">
        <w:rPr>
          <w:rFonts w:ascii="GHEA Grapalat" w:hAnsi="GHEA Grapalat"/>
          <w:b/>
          <w:sz w:val="24"/>
          <w:szCs w:val="24"/>
        </w:rPr>
        <w:t>ХААПК</w:t>
      </w:r>
      <w:r w:rsidR="007B2B4A" w:rsidRPr="007B2B4A">
        <w:rPr>
          <w:rFonts w:ascii="GHEA Grapalat" w:hAnsi="GHEA Grapalat"/>
          <w:b/>
          <w:sz w:val="24"/>
          <w:szCs w:val="24"/>
        </w:rPr>
        <w:t>-</w:t>
      </w:r>
      <w:proofErr w:type="spellStart"/>
      <w:r w:rsidR="007B2B4A">
        <w:rPr>
          <w:rFonts w:ascii="GHEA Grapalat" w:hAnsi="GHEA Grapalat"/>
          <w:b/>
          <w:sz w:val="24"/>
          <w:szCs w:val="24"/>
          <w:lang w:val="en-US"/>
        </w:rPr>
        <w:t>GHAPDzB</w:t>
      </w:r>
      <w:proofErr w:type="spellEnd"/>
      <w:r w:rsidR="007B2B4A" w:rsidRPr="007B2B4A">
        <w:rPr>
          <w:rFonts w:ascii="GHEA Grapalat" w:hAnsi="GHEA Grapalat"/>
          <w:b/>
          <w:sz w:val="24"/>
          <w:szCs w:val="24"/>
        </w:rPr>
        <w:t>-20/01</w:t>
      </w:r>
    </w:p>
    <w:p w:rsidR="00B2572B" w:rsidRPr="009044F1" w:rsidRDefault="00B2572B" w:rsidP="007B2B4A">
      <w:pPr>
        <w:pStyle w:val="31"/>
        <w:widowControl w:val="0"/>
        <w:spacing w:after="160" w:line="240" w:lineRule="auto"/>
        <w:jc w:val="right"/>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B2B4A" w:rsidRPr="00487535">
        <w:rPr>
          <w:rFonts w:ascii="GHEA Grapalat" w:hAnsi="GHEA Grapalat"/>
          <w:sz w:val="22"/>
        </w:rPr>
        <w:t xml:space="preserve">запрос котировок </w:t>
      </w:r>
      <w:r w:rsidRPr="005744FC">
        <w:rPr>
          <w:rFonts w:ascii="GHEA Grapalat" w:hAnsi="GHEA Grapalat"/>
          <w:spacing w:val="-6"/>
        </w:rPr>
        <w:t xml:space="preserve">под кодом </w:t>
      </w:r>
      <w:r w:rsidR="00FB33B6" w:rsidRPr="00FB33B6">
        <w:rPr>
          <w:rFonts w:ascii="GHEA Grapalat" w:hAnsi="GHEA Grapalat"/>
          <w:b/>
        </w:rPr>
        <w:t>ХААПК</w:t>
      </w:r>
      <w:r w:rsidR="007B2B4A" w:rsidRPr="007B2B4A">
        <w:rPr>
          <w:rFonts w:ascii="GHEA Grapalat" w:hAnsi="GHEA Grapalat"/>
          <w:b/>
        </w:rPr>
        <w:t>-</w:t>
      </w:r>
      <w:proofErr w:type="spellStart"/>
      <w:r w:rsidR="007B2B4A">
        <w:rPr>
          <w:rFonts w:ascii="GHEA Grapalat" w:hAnsi="GHEA Grapalat"/>
          <w:b/>
          <w:lang w:val="en-US"/>
        </w:rPr>
        <w:t>GHAPDzB</w:t>
      </w:r>
      <w:proofErr w:type="spellEnd"/>
      <w:r w:rsidR="007B2B4A" w:rsidRPr="007B2B4A">
        <w:rPr>
          <w:rFonts w:ascii="GHEA Grapalat" w:hAnsi="GHEA Grapalat"/>
          <w:b/>
        </w:rPr>
        <w:t>-20/01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4"/>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7B2B4A">
      <w:pPr>
        <w:widowControl w:val="0"/>
        <w:spacing w:after="160"/>
        <w:jc w:val="right"/>
        <w:rPr>
          <w:rFonts w:ascii="GHEA Grapalat" w:hAnsi="GHEA Grapalat"/>
          <w:b/>
          <w:sz w:val="22"/>
          <w:szCs w:val="22"/>
        </w:rPr>
      </w:pPr>
      <w:r w:rsidRPr="00B138F3">
        <w:rPr>
          <w:rFonts w:ascii="GHEA Grapalat" w:hAnsi="GHEA Grapalat"/>
          <w:i/>
          <w:sz w:val="22"/>
          <w:szCs w:val="22"/>
        </w:rPr>
        <w:t xml:space="preserve">к Приглашению на </w:t>
      </w:r>
      <w:r w:rsidR="007B2B4A" w:rsidRPr="00487535">
        <w:rPr>
          <w:rFonts w:ascii="GHEA Grapalat" w:hAnsi="GHEA Grapalat"/>
          <w:b/>
          <w:sz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FB33B6" w:rsidRPr="00FB33B6">
        <w:rPr>
          <w:rFonts w:ascii="GHEA Grapalat" w:hAnsi="GHEA Grapalat"/>
          <w:b/>
        </w:rPr>
        <w:t>ХААПК</w:t>
      </w:r>
      <w:r w:rsidR="007B2B4A" w:rsidRPr="007B2B4A">
        <w:rPr>
          <w:rFonts w:ascii="GHEA Grapalat" w:hAnsi="GHEA Grapalat"/>
          <w:b/>
        </w:rPr>
        <w:t>-</w:t>
      </w:r>
      <w:proofErr w:type="spellStart"/>
      <w:r w:rsidR="007B2B4A">
        <w:rPr>
          <w:rFonts w:ascii="GHEA Grapalat" w:hAnsi="GHEA Grapalat"/>
          <w:b/>
          <w:lang w:val="en-US"/>
        </w:rPr>
        <w:t>GHAPDzB</w:t>
      </w:r>
      <w:proofErr w:type="spellEnd"/>
      <w:r w:rsidR="007B2B4A" w:rsidRPr="007B2B4A">
        <w:rPr>
          <w:rFonts w:ascii="GHEA Grapalat" w:hAnsi="GHEA Grapalat"/>
          <w:b/>
        </w:rPr>
        <w:t>-20/01</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sz w:val="22"/>
          <w:szCs w:val="22"/>
        </w:rPr>
        <w:t>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B138F3">
        <w:rPr>
          <w:rFonts w:ascii="GHEA Grapalat" w:hAnsi="GHEA Grapalat"/>
          <w:sz w:val="22"/>
          <w:szCs w:val="22"/>
        </w:rPr>
        <w:lastRenderedPageBreak/>
        <w:t>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00245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0245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024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02451">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00245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0245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00245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00245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02451">
            <w:pPr>
              <w:widowControl w:val="0"/>
              <w:spacing w:after="160"/>
              <w:jc w:val="right"/>
              <w:rPr>
                <w:rFonts w:ascii="GHEA Grapalat" w:hAnsi="GHEA Grapalat" w:cs="Tahoma"/>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002451">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00245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002451">
            <w:pPr>
              <w:widowControl w:val="0"/>
              <w:spacing w:after="160"/>
              <w:rPr>
                <w:rFonts w:ascii="GHEA Grapalat" w:hAnsi="GHEA Grapalat"/>
              </w:rPr>
            </w:pPr>
          </w:p>
          <w:p w:rsidR="00C3421C" w:rsidRPr="00B138F3" w:rsidRDefault="00C3421C" w:rsidP="0000245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0245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02451">
            <w:pPr>
              <w:widowControl w:val="0"/>
              <w:spacing w:after="160"/>
              <w:rPr>
                <w:rFonts w:ascii="GHEA Grapalat" w:hAnsi="GHEA Grapalat" w:cs="Tahoma"/>
              </w:rPr>
            </w:pPr>
          </w:p>
          <w:p w:rsidR="00C3421C" w:rsidRPr="00B138F3" w:rsidRDefault="00C3421C" w:rsidP="0000245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00245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002451">
            <w:pPr>
              <w:widowControl w:val="0"/>
              <w:spacing w:after="160"/>
              <w:rPr>
                <w:rFonts w:ascii="GHEA Grapalat" w:hAnsi="GHEA Grapalat" w:cs="Tahoma"/>
              </w:rPr>
            </w:pPr>
          </w:p>
          <w:p w:rsidR="00C3421C" w:rsidRPr="00B138F3" w:rsidRDefault="00C3421C" w:rsidP="00002451">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00245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002451">
            <w:pPr>
              <w:widowControl w:val="0"/>
              <w:spacing w:after="160"/>
              <w:rPr>
                <w:rFonts w:ascii="GHEA Grapalat" w:hAnsi="GHEA Grapalat" w:cs="Arial"/>
              </w:rPr>
            </w:pP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00245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002451">
            <w:pPr>
              <w:widowControl w:val="0"/>
              <w:spacing w:after="160"/>
              <w:rPr>
                <w:rFonts w:ascii="GHEA Grapalat" w:hAnsi="GHEA Grapalat" w:cs="Sylfaen"/>
              </w:rPr>
            </w:pPr>
          </w:p>
          <w:p w:rsidR="00C3421C" w:rsidRPr="00B138F3" w:rsidRDefault="00C3421C" w:rsidP="0000245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00245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002451">
            <w:pPr>
              <w:widowControl w:val="0"/>
              <w:spacing w:after="160"/>
              <w:rPr>
                <w:rFonts w:ascii="GHEA Grapalat" w:hAnsi="GHEA Grapalat"/>
              </w:rPr>
            </w:pPr>
          </w:p>
          <w:p w:rsidR="00C3421C" w:rsidRPr="00B138F3" w:rsidRDefault="00C3421C" w:rsidP="0000245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r w:rsidR="00FF3DE9"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02451">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591215">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591215" w:rsidRPr="00591215" w:rsidRDefault="000A214C" w:rsidP="00591215">
      <w:pPr>
        <w:pStyle w:val="31"/>
        <w:widowControl w:val="0"/>
        <w:spacing w:after="160" w:line="240" w:lineRule="auto"/>
        <w:jc w:val="right"/>
        <w:rPr>
          <w:rFonts w:ascii="GHEA Grapalat" w:hAnsi="GHEA Grapalat" w:cs="Arial"/>
          <w:b/>
          <w:sz w:val="24"/>
          <w:szCs w:val="24"/>
        </w:rPr>
      </w:pPr>
      <w:r w:rsidRPr="00B138F3">
        <w:rPr>
          <w:rFonts w:ascii="GHEA Grapalat" w:hAnsi="GHEA Grapalat"/>
          <w:i/>
        </w:rPr>
        <w:t xml:space="preserve">к Приглашению на </w:t>
      </w:r>
      <w:r w:rsidR="00591215" w:rsidRPr="00487535">
        <w:rPr>
          <w:rFonts w:ascii="GHEA Grapalat" w:hAnsi="GHEA Grapalat"/>
          <w:b/>
          <w:sz w:val="22"/>
          <w:szCs w:val="24"/>
        </w:rPr>
        <w:t>запрос котировок</w:t>
      </w:r>
      <w:r w:rsidRPr="00B138F3">
        <w:rPr>
          <w:rFonts w:ascii="GHEA Grapalat" w:hAnsi="GHEA Grapalat"/>
          <w:i/>
        </w:rPr>
        <w:br/>
        <w:t xml:space="preserve">под кодом </w:t>
      </w:r>
      <w:r w:rsidR="00FB33B6" w:rsidRPr="00FB33B6">
        <w:rPr>
          <w:rFonts w:ascii="GHEA Grapalat" w:hAnsi="GHEA Grapalat"/>
          <w:b/>
          <w:sz w:val="24"/>
          <w:szCs w:val="24"/>
        </w:rPr>
        <w:t>ХААПК</w:t>
      </w:r>
      <w:r w:rsidR="00591215" w:rsidRPr="00591215">
        <w:rPr>
          <w:rFonts w:ascii="GHEA Grapalat" w:hAnsi="GHEA Grapalat"/>
          <w:b/>
          <w:sz w:val="24"/>
          <w:szCs w:val="24"/>
        </w:rPr>
        <w:t>-</w:t>
      </w:r>
      <w:proofErr w:type="spellStart"/>
      <w:r w:rsidR="00591215">
        <w:rPr>
          <w:rFonts w:ascii="GHEA Grapalat" w:hAnsi="GHEA Grapalat"/>
          <w:b/>
          <w:sz w:val="24"/>
          <w:szCs w:val="24"/>
          <w:lang w:val="en-US"/>
        </w:rPr>
        <w:t>GHAPDzB</w:t>
      </w:r>
      <w:proofErr w:type="spellEnd"/>
      <w:r w:rsidR="00591215" w:rsidRPr="00591215">
        <w:rPr>
          <w:rFonts w:ascii="GHEA Grapalat" w:hAnsi="GHEA Grapalat"/>
          <w:b/>
          <w:sz w:val="24"/>
          <w:szCs w:val="24"/>
        </w:rPr>
        <w:t>-20/01</w:t>
      </w:r>
    </w:p>
    <w:p w:rsidR="00AF4211" w:rsidRPr="00B138F3" w:rsidRDefault="00AF4211" w:rsidP="00591215">
      <w:pPr>
        <w:widowControl w:val="0"/>
        <w:spacing w:after="160"/>
        <w:jc w:val="right"/>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02451">
        <w:tc>
          <w:tcPr>
            <w:tcW w:w="4786" w:type="dxa"/>
          </w:tcPr>
          <w:p w:rsidR="000A214C" w:rsidRPr="00B138F3" w:rsidRDefault="000A214C" w:rsidP="00002451">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02451">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rPr>
        <w:t>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lastRenderedPageBreak/>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002451">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002451">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002451">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002451">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002451">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002451">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002451">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002451">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002451">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00245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0245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00245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00245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02451">
            <w:pPr>
              <w:widowControl w:val="0"/>
              <w:spacing w:after="160"/>
              <w:jc w:val="right"/>
              <w:rPr>
                <w:rFonts w:ascii="GHEA Grapalat" w:hAnsi="GHEA Grapalat" w:cs="Tahoma"/>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002451">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00245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002451">
            <w:pPr>
              <w:widowControl w:val="0"/>
              <w:spacing w:after="160"/>
              <w:rPr>
                <w:rFonts w:ascii="GHEA Grapalat" w:hAnsi="GHEA Grapalat"/>
              </w:rPr>
            </w:pPr>
          </w:p>
          <w:p w:rsidR="00BE2572" w:rsidRPr="00B138F3" w:rsidRDefault="00BE2572" w:rsidP="0000245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0245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02451">
            <w:pPr>
              <w:widowControl w:val="0"/>
              <w:spacing w:after="160"/>
              <w:rPr>
                <w:rFonts w:ascii="GHEA Grapalat" w:hAnsi="GHEA Grapalat" w:cs="Tahoma"/>
              </w:rPr>
            </w:pPr>
          </w:p>
          <w:p w:rsidR="00BE2572" w:rsidRPr="00B138F3" w:rsidRDefault="00BE2572" w:rsidP="0000245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00245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002451">
            <w:pPr>
              <w:widowControl w:val="0"/>
              <w:spacing w:after="160"/>
              <w:rPr>
                <w:rFonts w:ascii="GHEA Grapalat" w:hAnsi="GHEA Grapalat" w:cs="Tahoma"/>
              </w:rPr>
            </w:pPr>
          </w:p>
          <w:p w:rsidR="00BE2572" w:rsidRPr="00B138F3" w:rsidRDefault="00BE2572" w:rsidP="00002451">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00245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002451">
            <w:pPr>
              <w:widowControl w:val="0"/>
              <w:spacing w:after="160"/>
              <w:rPr>
                <w:rFonts w:ascii="GHEA Grapalat" w:hAnsi="GHEA Grapalat" w:cs="Arial"/>
              </w:rPr>
            </w:pPr>
          </w:p>
        </w:tc>
      </w:tr>
      <w:tr w:rsidR="00B138F3" w:rsidRPr="00B138F3" w:rsidTr="00002451">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00245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002451">
            <w:pPr>
              <w:widowControl w:val="0"/>
              <w:spacing w:after="160"/>
              <w:rPr>
                <w:rFonts w:ascii="GHEA Grapalat" w:hAnsi="GHEA Grapalat" w:cs="Sylfaen"/>
              </w:rPr>
            </w:pPr>
          </w:p>
          <w:p w:rsidR="00BE2572" w:rsidRPr="00B138F3" w:rsidRDefault="00BE2572" w:rsidP="0000245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00245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002451">
            <w:pPr>
              <w:widowControl w:val="0"/>
              <w:spacing w:after="160"/>
              <w:rPr>
                <w:rFonts w:ascii="GHEA Grapalat" w:hAnsi="GHEA Grapalat"/>
              </w:rPr>
            </w:pPr>
          </w:p>
          <w:p w:rsidR="00BE2572" w:rsidRPr="00B138F3" w:rsidRDefault="00BE2572" w:rsidP="0000245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02451">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проставляется электронная подпись плательщика</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02451">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B138F3"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r w:rsidR="00FF3DE9" w:rsidRPr="00B138F3" w:rsidTr="00002451">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w:t>
            </w:r>
            <w:r w:rsidRPr="00B138F3">
              <w:rPr>
                <w:rFonts w:ascii="GHEA Grapalat" w:hAnsi="GHEA Grapalat"/>
                <w:sz w:val="18"/>
                <w:szCs w:val="18"/>
              </w:rPr>
              <w:lastRenderedPageBreak/>
              <w:t>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02451">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02451">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591215"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к Приглашению на </w:t>
      </w:r>
      <w:r w:rsidR="00591215" w:rsidRPr="00487535">
        <w:rPr>
          <w:rFonts w:ascii="GHEA Grapalat" w:hAnsi="GHEA Grapalat"/>
          <w:b/>
          <w:sz w:val="22"/>
          <w:szCs w:val="24"/>
        </w:rPr>
        <w:t>запрос котировок</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FB33B6" w:rsidRPr="00FB33B6">
        <w:rPr>
          <w:rFonts w:ascii="GHEA Grapalat" w:hAnsi="GHEA Grapalat"/>
          <w:b/>
          <w:sz w:val="24"/>
          <w:szCs w:val="24"/>
        </w:rPr>
        <w:t>ХААПК</w:t>
      </w:r>
      <w:r w:rsidR="00591215" w:rsidRPr="00591215">
        <w:rPr>
          <w:rFonts w:ascii="GHEA Grapalat" w:hAnsi="GHEA Grapalat"/>
          <w:b/>
          <w:sz w:val="24"/>
          <w:szCs w:val="24"/>
        </w:rPr>
        <w:t>-</w:t>
      </w:r>
      <w:proofErr w:type="spellStart"/>
      <w:r w:rsidR="00591215">
        <w:rPr>
          <w:rFonts w:ascii="GHEA Grapalat" w:hAnsi="GHEA Grapalat"/>
          <w:b/>
          <w:sz w:val="24"/>
          <w:szCs w:val="24"/>
          <w:lang w:val="en-US"/>
        </w:rPr>
        <w:t>GHAPDzB</w:t>
      </w:r>
      <w:proofErr w:type="spellEnd"/>
      <w:r w:rsidR="00591215" w:rsidRPr="00591215">
        <w:rPr>
          <w:rFonts w:ascii="GHEA Grapalat" w:hAnsi="GHEA Grapalat"/>
          <w:b/>
          <w:sz w:val="24"/>
          <w:szCs w:val="24"/>
        </w:rPr>
        <w:t>-20/01</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lastRenderedPageBreak/>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7"/>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18"/>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финансовые средства </w:t>
      </w:r>
      <w:r w:rsidRPr="00B138F3">
        <w:rPr>
          <w:rFonts w:ascii="GHEA Grapalat" w:hAnsi="GHEA Grapalat"/>
        </w:rPr>
        <w:lastRenderedPageBreak/>
        <w:t>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в размере 0,5 (ноль целых пять десятых) процента от цены </w:t>
      </w:r>
      <w:r w:rsidRPr="00B138F3">
        <w:rPr>
          <w:rFonts w:ascii="GHEA Grapalat" w:hAnsi="GHEA Grapalat"/>
        </w:rPr>
        <w:lastRenderedPageBreak/>
        <w:t>договора</w:t>
      </w:r>
      <w:r w:rsidR="00803ED8" w:rsidRPr="00B138F3">
        <w:rPr>
          <w:rStyle w:val="af6"/>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1"/>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w:t>
      </w:r>
      <w:r w:rsidRPr="00B138F3">
        <w:rPr>
          <w:rFonts w:ascii="GHEA Grapalat" w:hAnsi="GHEA Grapalat"/>
        </w:rPr>
        <w:lastRenderedPageBreak/>
        <w:t>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2"/>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3"/>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 xml:space="preserve">следующего за опубликованием уведомления дня, установленного </w:t>
      </w:r>
      <w:r w:rsidRPr="00B138F3">
        <w:rPr>
          <w:rFonts w:ascii="GHEA Grapalat" w:hAnsi="GHEA Grapalat"/>
          <w:spacing w:val="-6"/>
        </w:rPr>
        <w:lastRenderedPageBreak/>
        <w:t>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B138F3">
        <w:rPr>
          <w:rFonts w:ascii="GHEA Grapalat" w:hAnsi="GHEA Grapalat"/>
        </w:rPr>
        <w:t>заключенo</w:t>
      </w:r>
      <w:proofErr w:type="spellEnd"/>
      <w:r w:rsidRPr="00B138F3">
        <w:rPr>
          <w:rFonts w:ascii="GHEA Grapalat" w:hAnsi="GHEA Grapalat"/>
        </w:rPr>
        <w:t xml:space="preserve">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proofErr w:type="gramStart"/>
      <w:r w:rsidR="00CD7A4F" w:rsidRPr="00B138F3">
        <w:rPr>
          <w:rFonts w:ascii="GHEA Grapalat" w:hAnsi="GHEA Grapalat"/>
        </w:rPr>
        <w:t xml:space="preserve">обеспечений квалификации и </w:t>
      </w:r>
      <w:r w:rsidRPr="00B138F3">
        <w:rPr>
          <w:rFonts w:ascii="GHEA Grapalat" w:hAnsi="GHEA Grapalat"/>
        </w:rPr>
        <w:t>договора</w:t>
      </w:r>
      <w:proofErr w:type="gramEnd"/>
      <w:r w:rsidRPr="00B138F3">
        <w:rPr>
          <w:rFonts w:ascii="GHEA Grapalat" w:hAnsi="GHEA Grapalat"/>
        </w:rPr>
        <w:t xml:space="preserve">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6"/>
          <w:rFonts w:ascii="GHEA Grapalat" w:hAnsi="GHEA Grapalat"/>
        </w:rPr>
        <w:footnoteReference w:customMarkFollows="1" w:id="24"/>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02451">
          <w:footerReference w:type="default" r:id="rId9"/>
          <w:footnotePr>
            <w:pos w:val="beneathText"/>
          </w:footnotePr>
          <w:pgSz w:w="11906" w:h="16838" w:code="9"/>
          <w:pgMar w:top="993" w:right="424" w:bottom="1418" w:left="567"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276"/>
        <w:gridCol w:w="2693"/>
        <w:gridCol w:w="850"/>
        <w:gridCol w:w="3243"/>
        <w:gridCol w:w="1577"/>
        <w:gridCol w:w="709"/>
        <w:gridCol w:w="425"/>
        <w:gridCol w:w="709"/>
        <w:gridCol w:w="1701"/>
        <w:gridCol w:w="850"/>
        <w:gridCol w:w="1471"/>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FB33B6">
        <w:trPr>
          <w:trHeight w:val="219"/>
          <w:jc w:val="center"/>
        </w:trPr>
        <w:tc>
          <w:tcPr>
            <w:tcW w:w="846" w:type="dxa"/>
            <w:vMerge w:val="restart"/>
            <w:vAlign w:val="center"/>
          </w:tcPr>
          <w:p w:rsidR="00071D1C" w:rsidRPr="00591215" w:rsidRDefault="00071D1C" w:rsidP="00B46D58">
            <w:pPr>
              <w:widowControl w:val="0"/>
              <w:jc w:val="center"/>
              <w:rPr>
                <w:rFonts w:ascii="GHEA Grapalat" w:hAnsi="GHEA Grapalat"/>
                <w:sz w:val="14"/>
                <w:szCs w:val="16"/>
              </w:rPr>
            </w:pPr>
            <w:r w:rsidRPr="00591215">
              <w:rPr>
                <w:rFonts w:ascii="GHEA Grapalat" w:hAnsi="GHEA Grapalat"/>
                <w:sz w:val="14"/>
                <w:szCs w:val="16"/>
              </w:rPr>
              <w:t xml:space="preserve">номер предусмотренного </w:t>
            </w:r>
            <w:r w:rsidRPr="00591215">
              <w:rPr>
                <w:rFonts w:ascii="GHEA Grapalat" w:hAnsi="GHEA Grapalat"/>
                <w:spacing w:val="-6"/>
                <w:sz w:val="14"/>
                <w:szCs w:val="16"/>
              </w:rPr>
              <w:t>приглашением</w:t>
            </w:r>
            <w:r w:rsidRPr="00591215">
              <w:rPr>
                <w:rFonts w:ascii="GHEA Grapalat" w:hAnsi="GHEA Grapalat"/>
                <w:sz w:val="14"/>
                <w:szCs w:val="16"/>
              </w:rPr>
              <w:t xml:space="preserve"> лота</w:t>
            </w:r>
          </w:p>
        </w:tc>
        <w:tc>
          <w:tcPr>
            <w:tcW w:w="1276" w:type="dxa"/>
            <w:vMerge w:val="restart"/>
            <w:vAlign w:val="center"/>
          </w:tcPr>
          <w:p w:rsidR="00071D1C" w:rsidRPr="00591215" w:rsidRDefault="00071D1C" w:rsidP="00B46D58">
            <w:pPr>
              <w:widowControl w:val="0"/>
              <w:jc w:val="center"/>
              <w:rPr>
                <w:rFonts w:ascii="GHEA Grapalat" w:hAnsi="GHEA Grapalat"/>
                <w:sz w:val="14"/>
                <w:szCs w:val="16"/>
              </w:rPr>
            </w:pPr>
            <w:r w:rsidRPr="00591215">
              <w:rPr>
                <w:rFonts w:ascii="GHEA Grapalat" w:hAnsi="GHEA Grapalat"/>
                <w:sz w:val="14"/>
                <w:szCs w:val="16"/>
              </w:rPr>
              <w:t>промежуточный код, предусмотренный планом закупок по классификации ЕЗК (CPV)</w:t>
            </w:r>
          </w:p>
        </w:tc>
        <w:tc>
          <w:tcPr>
            <w:tcW w:w="2693" w:type="dxa"/>
            <w:vMerge w:val="restart"/>
            <w:vAlign w:val="center"/>
          </w:tcPr>
          <w:p w:rsidR="00071D1C" w:rsidRPr="00591215" w:rsidRDefault="001D0249" w:rsidP="00B64ECA">
            <w:pPr>
              <w:widowControl w:val="0"/>
              <w:jc w:val="center"/>
              <w:rPr>
                <w:rFonts w:ascii="GHEA Grapalat" w:hAnsi="GHEA Grapalat"/>
                <w:sz w:val="14"/>
                <w:szCs w:val="16"/>
                <w:lang w:val="en-US"/>
              </w:rPr>
            </w:pPr>
            <w:r w:rsidRPr="00591215">
              <w:rPr>
                <w:rFonts w:ascii="GHEA Grapalat" w:hAnsi="GHEA Grapalat"/>
                <w:sz w:val="14"/>
                <w:szCs w:val="16"/>
              </w:rPr>
              <w:t xml:space="preserve">наименование </w:t>
            </w:r>
          </w:p>
        </w:tc>
        <w:tc>
          <w:tcPr>
            <w:tcW w:w="850" w:type="dxa"/>
            <w:vMerge w:val="restart"/>
            <w:vAlign w:val="center"/>
          </w:tcPr>
          <w:p w:rsidR="00071D1C" w:rsidRPr="00591215" w:rsidRDefault="00A205BF" w:rsidP="00B64ECA">
            <w:pPr>
              <w:widowControl w:val="0"/>
              <w:ind w:left="-96" w:right="-108"/>
              <w:jc w:val="center"/>
              <w:rPr>
                <w:rFonts w:ascii="GHEA Grapalat" w:hAnsi="GHEA Grapalat"/>
                <w:sz w:val="14"/>
                <w:szCs w:val="16"/>
              </w:rPr>
            </w:pPr>
            <w:r w:rsidRPr="00591215">
              <w:rPr>
                <w:rFonts w:ascii="GHEA Grapalat" w:hAnsi="GHEA Grapalat"/>
                <w:sz w:val="14"/>
                <w:szCs w:val="16"/>
              </w:rPr>
              <w:t>товарный знак,</w:t>
            </w:r>
            <w:r w:rsidRPr="00591215">
              <w:rPr>
                <w:rFonts w:ascii="GHEA Grapalat" w:hAnsi="GHEA Grapalat"/>
                <w:sz w:val="14"/>
                <w:szCs w:val="16"/>
                <w:lang w:val="hy-AM"/>
              </w:rPr>
              <w:t xml:space="preserve"> </w:t>
            </w:r>
            <w:r w:rsidRPr="00591215">
              <w:rPr>
                <w:rFonts w:ascii="GHEA Grapalat" w:hAnsi="GHEA Grapalat"/>
                <w:sz w:val="14"/>
                <w:szCs w:val="16"/>
              </w:rPr>
              <w:t>марка</w:t>
            </w:r>
            <w:r w:rsidR="00317BD2" w:rsidRPr="00591215">
              <w:rPr>
                <w:rFonts w:ascii="GHEA Grapalat" w:hAnsi="GHEA Grapalat"/>
                <w:sz w:val="14"/>
                <w:szCs w:val="16"/>
                <w:lang w:val="hy-AM"/>
              </w:rPr>
              <w:t xml:space="preserve"> </w:t>
            </w:r>
            <w:r w:rsidR="00CC6362" w:rsidRPr="00591215">
              <w:rPr>
                <w:rFonts w:ascii="GHEA Grapalat" w:hAnsi="GHEA Grapalat"/>
                <w:sz w:val="14"/>
                <w:szCs w:val="16"/>
              </w:rPr>
              <w:t xml:space="preserve">и </w:t>
            </w:r>
            <w:r w:rsidR="009F06BA" w:rsidRPr="00591215">
              <w:rPr>
                <w:rFonts w:ascii="GHEA Grapalat" w:hAnsi="GHEA Grapalat"/>
                <w:sz w:val="14"/>
                <w:szCs w:val="16"/>
              </w:rPr>
              <w:t xml:space="preserve">наименование производителя </w:t>
            </w:r>
            <w:r w:rsidR="00B64ECA" w:rsidRPr="00591215">
              <w:rPr>
                <w:rStyle w:val="af6"/>
                <w:rFonts w:ascii="GHEA Grapalat" w:hAnsi="GHEA Grapalat"/>
                <w:sz w:val="14"/>
                <w:szCs w:val="16"/>
              </w:rPr>
              <w:footnoteReference w:customMarkFollows="1" w:id="26"/>
              <w:t>**</w:t>
            </w:r>
          </w:p>
        </w:tc>
        <w:tc>
          <w:tcPr>
            <w:tcW w:w="3243" w:type="dxa"/>
            <w:vMerge w:val="restart"/>
            <w:vAlign w:val="center"/>
          </w:tcPr>
          <w:p w:rsidR="00071D1C" w:rsidRPr="00591215" w:rsidRDefault="00071D1C" w:rsidP="00B46D58">
            <w:pPr>
              <w:widowControl w:val="0"/>
              <w:ind w:left="-108" w:right="-59"/>
              <w:jc w:val="center"/>
              <w:rPr>
                <w:rFonts w:ascii="GHEA Grapalat" w:hAnsi="GHEA Grapalat"/>
                <w:sz w:val="14"/>
                <w:szCs w:val="16"/>
              </w:rPr>
            </w:pPr>
            <w:r w:rsidRPr="00591215">
              <w:rPr>
                <w:rFonts w:ascii="GHEA Grapalat" w:hAnsi="GHEA Grapalat"/>
                <w:sz w:val="14"/>
                <w:szCs w:val="16"/>
              </w:rPr>
              <w:t>техническая характеристика</w:t>
            </w:r>
          </w:p>
        </w:tc>
        <w:tc>
          <w:tcPr>
            <w:tcW w:w="1577" w:type="dxa"/>
            <w:vMerge w:val="restart"/>
            <w:vAlign w:val="center"/>
          </w:tcPr>
          <w:p w:rsidR="00071D1C" w:rsidRPr="00591215" w:rsidRDefault="00071D1C" w:rsidP="00B46D58">
            <w:pPr>
              <w:widowControl w:val="0"/>
              <w:ind w:left="-48" w:right="-108"/>
              <w:jc w:val="center"/>
              <w:rPr>
                <w:rFonts w:ascii="GHEA Grapalat" w:hAnsi="GHEA Grapalat"/>
                <w:sz w:val="14"/>
                <w:szCs w:val="16"/>
              </w:rPr>
            </w:pPr>
            <w:r w:rsidRPr="00591215">
              <w:rPr>
                <w:rFonts w:ascii="GHEA Grapalat" w:hAnsi="GHEA Grapalat"/>
                <w:sz w:val="14"/>
                <w:szCs w:val="16"/>
              </w:rPr>
              <w:t>единица измерения</w:t>
            </w:r>
          </w:p>
        </w:tc>
        <w:tc>
          <w:tcPr>
            <w:tcW w:w="709" w:type="dxa"/>
            <w:vMerge w:val="restart"/>
            <w:vAlign w:val="center"/>
          </w:tcPr>
          <w:p w:rsidR="00071D1C" w:rsidRPr="00591215" w:rsidRDefault="00071D1C" w:rsidP="00B46D58">
            <w:pPr>
              <w:widowControl w:val="0"/>
              <w:ind w:left="-108" w:right="-108"/>
              <w:jc w:val="center"/>
              <w:rPr>
                <w:rFonts w:ascii="GHEA Grapalat" w:hAnsi="GHEA Grapalat"/>
                <w:sz w:val="14"/>
                <w:szCs w:val="16"/>
              </w:rPr>
            </w:pPr>
            <w:r w:rsidRPr="00591215">
              <w:rPr>
                <w:rFonts w:ascii="GHEA Grapalat" w:hAnsi="GHEA Grapalat"/>
                <w:sz w:val="14"/>
                <w:szCs w:val="16"/>
              </w:rPr>
              <w:t>цена единицы/</w:t>
            </w:r>
            <w:proofErr w:type="spellStart"/>
            <w:r w:rsidRPr="00591215">
              <w:rPr>
                <w:rFonts w:ascii="GHEA Grapalat" w:hAnsi="GHEA Grapalat"/>
                <w:sz w:val="14"/>
                <w:szCs w:val="16"/>
              </w:rPr>
              <w:t>драмов</w:t>
            </w:r>
            <w:proofErr w:type="spellEnd"/>
            <w:r w:rsidRPr="00591215">
              <w:rPr>
                <w:rFonts w:ascii="GHEA Grapalat" w:hAnsi="GHEA Grapalat"/>
                <w:sz w:val="14"/>
                <w:szCs w:val="16"/>
              </w:rPr>
              <w:t xml:space="preserve"> РА</w:t>
            </w:r>
          </w:p>
        </w:tc>
        <w:tc>
          <w:tcPr>
            <w:tcW w:w="425" w:type="dxa"/>
            <w:vMerge w:val="restart"/>
            <w:vAlign w:val="center"/>
          </w:tcPr>
          <w:p w:rsidR="00071D1C" w:rsidRPr="00591215" w:rsidRDefault="00071D1C" w:rsidP="00B46D58">
            <w:pPr>
              <w:widowControl w:val="0"/>
              <w:ind w:left="-108" w:right="-108"/>
              <w:jc w:val="center"/>
              <w:rPr>
                <w:rFonts w:ascii="GHEA Grapalat" w:hAnsi="GHEA Grapalat"/>
                <w:sz w:val="14"/>
                <w:szCs w:val="16"/>
              </w:rPr>
            </w:pPr>
            <w:r w:rsidRPr="00591215">
              <w:rPr>
                <w:rFonts w:ascii="GHEA Grapalat" w:hAnsi="GHEA Grapalat"/>
                <w:sz w:val="14"/>
                <w:szCs w:val="16"/>
              </w:rPr>
              <w:t>общая цена/</w:t>
            </w:r>
            <w:proofErr w:type="spellStart"/>
            <w:r w:rsidRPr="00591215">
              <w:rPr>
                <w:rFonts w:ascii="GHEA Grapalat" w:hAnsi="GHEA Grapalat"/>
                <w:sz w:val="14"/>
                <w:szCs w:val="16"/>
              </w:rPr>
              <w:t>драмов</w:t>
            </w:r>
            <w:proofErr w:type="spellEnd"/>
            <w:r w:rsidRPr="00591215">
              <w:rPr>
                <w:rFonts w:ascii="GHEA Grapalat" w:hAnsi="GHEA Grapalat"/>
                <w:sz w:val="14"/>
                <w:szCs w:val="16"/>
              </w:rPr>
              <w:t xml:space="preserve"> РА</w:t>
            </w:r>
          </w:p>
        </w:tc>
        <w:tc>
          <w:tcPr>
            <w:tcW w:w="709" w:type="dxa"/>
            <w:vMerge w:val="restart"/>
            <w:vAlign w:val="center"/>
          </w:tcPr>
          <w:p w:rsidR="00071D1C" w:rsidRPr="00591215" w:rsidRDefault="00071D1C" w:rsidP="00B46D58">
            <w:pPr>
              <w:widowControl w:val="0"/>
              <w:ind w:left="-126" w:right="-108"/>
              <w:jc w:val="center"/>
              <w:rPr>
                <w:rFonts w:ascii="GHEA Grapalat" w:hAnsi="GHEA Grapalat"/>
                <w:sz w:val="14"/>
                <w:szCs w:val="16"/>
              </w:rPr>
            </w:pPr>
            <w:r w:rsidRPr="00591215">
              <w:rPr>
                <w:rFonts w:ascii="GHEA Grapalat" w:hAnsi="GHEA Grapalat"/>
                <w:sz w:val="14"/>
                <w:szCs w:val="16"/>
              </w:rPr>
              <w:t>общий объем</w:t>
            </w:r>
          </w:p>
        </w:tc>
        <w:tc>
          <w:tcPr>
            <w:tcW w:w="4022" w:type="dxa"/>
            <w:gridSpan w:val="3"/>
            <w:vAlign w:val="center"/>
          </w:tcPr>
          <w:p w:rsidR="00071D1C" w:rsidRPr="00591215" w:rsidRDefault="00071D1C" w:rsidP="00B46D58">
            <w:pPr>
              <w:widowControl w:val="0"/>
              <w:jc w:val="center"/>
              <w:rPr>
                <w:rFonts w:ascii="GHEA Grapalat" w:hAnsi="GHEA Grapalat"/>
                <w:sz w:val="14"/>
                <w:szCs w:val="16"/>
              </w:rPr>
            </w:pPr>
            <w:r w:rsidRPr="00591215">
              <w:rPr>
                <w:rFonts w:ascii="GHEA Grapalat" w:hAnsi="GHEA Grapalat"/>
                <w:sz w:val="14"/>
                <w:szCs w:val="16"/>
              </w:rPr>
              <w:t>поставки</w:t>
            </w:r>
          </w:p>
        </w:tc>
      </w:tr>
      <w:tr w:rsidR="00B138F3" w:rsidRPr="00B138F3" w:rsidTr="00FB33B6">
        <w:trPr>
          <w:trHeight w:val="445"/>
          <w:jc w:val="center"/>
        </w:trPr>
        <w:tc>
          <w:tcPr>
            <w:tcW w:w="846" w:type="dxa"/>
            <w:vMerge/>
            <w:vAlign w:val="center"/>
          </w:tcPr>
          <w:p w:rsidR="00071D1C" w:rsidRPr="00591215" w:rsidRDefault="00071D1C" w:rsidP="00B46D58">
            <w:pPr>
              <w:widowControl w:val="0"/>
              <w:jc w:val="center"/>
              <w:rPr>
                <w:rFonts w:ascii="GHEA Grapalat" w:hAnsi="GHEA Grapalat"/>
                <w:sz w:val="14"/>
                <w:szCs w:val="16"/>
              </w:rPr>
            </w:pPr>
          </w:p>
        </w:tc>
        <w:tc>
          <w:tcPr>
            <w:tcW w:w="1276" w:type="dxa"/>
            <w:vMerge/>
            <w:vAlign w:val="center"/>
          </w:tcPr>
          <w:p w:rsidR="00071D1C" w:rsidRPr="00591215" w:rsidRDefault="00071D1C" w:rsidP="00B46D58">
            <w:pPr>
              <w:widowControl w:val="0"/>
              <w:jc w:val="center"/>
              <w:rPr>
                <w:rFonts w:ascii="GHEA Grapalat" w:hAnsi="GHEA Grapalat"/>
                <w:sz w:val="14"/>
                <w:szCs w:val="16"/>
              </w:rPr>
            </w:pPr>
          </w:p>
        </w:tc>
        <w:tc>
          <w:tcPr>
            <w:tcW w:w="2693" w:type="dxa"/>
            <w:vMerge/>
            <w:vAlign w:val="center"/>
          </w:tcPr>
          <w:p w:rsidR="00071D1C" w:rsidRPr="00591215" w:rsidRDefault="00071D1C" w:rsidP="00B46D58">
            <w:pPr>
              <w:widowControl w:val="0"/>
              <w:jc w:val="center"/>
              <w:rPr>
                <w:rFonts w:ascii="GHEA Grapalat" w:hAnsi="GHEA Grapalat"/>
                <w:sz w:val="14"/>
                <w:szCs w:val="16"/>
              </w:rPr>
            </w:pPr>
          </w:p>
        </w:tc>
        <w:tc>
          <w:tcPr>
            <w:tcW w:w="850" w:type="dxa"/>
            <w:vMerge/>
            <w:vAlign w:val="center"/>
          </w:tcPr>
          <w:p w:rsidR="00071D1C" w:rsidRPr="00591215" w:rsidRDefault="00071D1C" w:rsidP="00B46D58">
            <w:pPr>
              <w:widowControl w:val="0"/>
              <w:jc w:val="center"/>
              <w:rPr>
                <w:rFonts w:ascii="GHEA Grapalat" w:hAnsi="GHEA Grapalat"/>
                <w:sz w:val="14"/>
                <w:szCs w:val="16"/>
              </w:rPr>
            </w:pPr>
          </w:p>
        </w:tc>
        <w:tc>
          <w:tcPr>
            <w:tcW w:w="3243" w:type="dxa"/>
            <w:vMerge/>
            <w:vAlign w:val="center"/>
          </w:tcPr>
          <w:p w:rsidR="00071D1C" w:rsidRPr="00591215" w:rsidRDefault="00071D1C" w:rsidP="00B46D58">
            <w:pPr>
              <w:widowControl w:val="0"/>
              <w:jc w:val="center"/>
              <w:rPr>
                <w:rFonts w:ascii="GHEA Grapalat" w:hAnsi="GHEA Grapalat"/>
                <w:sz w:val="14"/>
                <w:szCs w:val="16"/>
              </w:rPr>
            </w:pPr>
          </w:p>
        </w:tc>
        <w:tc>
          <w:tcPr>
            <w:tcW w:w="1577" w:type="dxa"/>
            <w:vMerge/>
            <w:vAlign w:val="center"/>
          </w:tcPr>
          <w:p w:rsidR="00071D1C" w:rsidRPr="00591215" w:rsidRDefault="00071D1C" w:rsidP="00B46D58">
            <w:pPr>
              <w:widowControl w:val="0"/>
              <w:jc w:val="center"/>
              <w:rPr>
                <w:rFonts w:ascii="GHEA Grapalat" w:hAnsi="GHEA Grapalat"/>
                <w:sz w:val="14"/>
                <w:szCs w:val="16"/>
              </w:rPr>
            </w:pPr>
          </w:p>
        </w:tc>
        <w:tc>
          <w:tcPr>
            <w:tcW w:w="709" w:type="dxa"/>
            <w:vMerge/>
            <w:vAlign w:val="center"/>
          </w:tcPr>
          <w:p w:rsidR="00071D1C" w:rsidRPr="00591215" w:rsidRDefault="00071D1C" w:rsidP="00B46D58">
            <w:pPr>
              <w:widowControl w:val="0"/>
              <w:jc w:val="center"/>
              <w:rPr>
                <w:rFonts w:ascii="GHEA Grapalat" w:hAnsi="GHEA Grapalat"/>
                <w:sz w:val="14"/>
                <w:szCs w:val="16"/>
              </w:rPr>
            </w:pPr>
          </w:p>
        </w:tc>
        <w:tc>
          <w:tcPr>
            <w:tcW w:w="425" w:type="dxa"/>
            <w:vMerge/>
            <w:vAlign w:val="center"/>
          </w:tcPr>
          <w:p w:rsidR="00071D1C" w:rsidRPr="00591215" w:rsidRDefault="00071D1C" w:rsidP="00B46D58">
            <w:pPr>
              <w:widowControl w:val="0"/>
              <w:jc w:val="center"/>
              <w:rPr>
                <w:rFonts w:ascii="GHEA Grapalat" w:hAnsi="GHEA Grapalat"/>
                <w:sz w:val="14"/>
                <w:szCs w:val="16"/>
              </w:rPr>
            </w:pPr>
          </w:p>
        </w:tc>
        <w:tc>
          <w:tcPr>
            <w:tcW w:w="709" w:type="dxa"/>
            <w:vMerge/>
            <w:vAlign w:val="center"/>
          </w:tcPr>
          <w:p w:rsidR="00071D1C" w:rsidRPr="00591215" w:rsidRDefault="00071D1C" w:rsidP="00B46D58">
            <w:pPr>
              <w:widowControl w:val="0"/>
              <w:jc w:val="center"/>
              <w:rPr>
                <w:rFonts w:ascii="GHEA Grapalat" w:hAnsi="GHEA Grapalat"/>
                <w:sz w:val="14"/>
                <w:szCs w:val="16"/>
              </w:rPr>
            </w:pPr>
          </w:p>
        </w:tc>
        <w:tc>
          <w:tcPr>
            <w:tcW w:w="1701" w:type="dxa"/>
            <w:vAlign w:val="center"/>
          </w:tcPr>
          <w:p w:rsidR="00071D1C" w:rsidRPr="00591215" w:rsidRDefault="00071D1C" w:rsidP="00B46D58">
            <w:pPr>
              <w:widowControl w:val="0"/>
              <w:ind w:left="-108" w:right="-108"/>
              <w:jc w:val="center"/>
              <w:rPr>
                <w:rFonts w:ascii="GHEA Grapalat" w:hAnsi="GHEA Grapalat"/>
                <w:sz w:val="14"/>
                <w:szCs w:val="16"/>
              </w:rPr>
            </w:pPr>
            <w:r w:rsidRPr="00591215">
              <w:rPr>
                <w:rFonts w:ascii="GHEA Grapalat" w:hAnsi="GHEA Grapalat"/>
                <w:sz w:val="14"/>
                <w:szCs w:val="16"/>
              </w:rPr>
              <w:t>адрес</w:t>
            </w:r>
          </w:p>
        </w:tc>
        <w:tc>
          <w:tcPr>
            <w:tcW w:w="850" w:type="dxa"/>
            <w:vAlign w:val="center"/>
          </w:tcPr>
          <w:p w:rsidR="00071D1C" w:rsidRPr="00591215" w:rsidRDefault="00071D1C" w:rsidP="00B46D58">
            <w:pPr>
              <w:widowControl w:val="0"/>
              <w:ind w:left="-46" w:right="-84"/>
              <w:jc w:val="center"/>
              <w:rPr>
                <w:rFonts w:ascii="GHEA Grapalat" w:hAnsi="GHEA Grapalat"/>
                <w:sz w:val="14"/>
                <w:szCs w:val="16"/>
              </w:rPr>
            </w:pPr>
            <w:r w:rsidRPr="00591215">
              <w:rPr>
                <w:rFonts w:ascii="GHEA Grapalat" w:hAnsi="GHEA Grapalat"/>
                <w:sz w:val="14"/>
                <w:szCs w:val="16"/>
              </w:rPr>
              <w:t>подлежащее поставке количество товара</w:t>
            </w:r>
          </w:p>
        </w:tc>
        <w:tc>
          <w:tcPr>
            <w:tcW w:w="1471" w:type="dxa"/>
            <w:vAlign w:val="center"/>
          </w:tcPr>
          <w:p w:rsidR="00700C81" w:rsidRPr="00591215" w:rsidRDefault="005646FC" w:rsidP="00B46D58">
            <w:pPr>
              <w:widowControl w:val="0"/>
              <w:ind w:left="-132" w:right="-129"/>
              <w:jc w:val="center"/>
              <w:rPr>
                <w:rFonts w:ascii="GHEA Grapalat" w:hAnsi="GHEA Grapalat"/>
                <w:sz w:val="14"/>
                <w:szCs w:val="16"/>
                <w:lang w:val="en-US"/>
              </w:rPr>
            </w:pPr>
            <w:r w:rsidRPr="00591215">
              <w:rPr>
                <w:rFonts w:ascii="GHEA Grapalat" w:hAnsi="GHEA Grapalat"/>
                <w:sz w:val="14"/>
                <w:szCs w:val="16"/>
              </w:rPr>
              <w:t>с</w:t>
            </w:r>
            <w:r w:rsidR="00700C81" w:rsidRPr="00591215">
              <w:rPr>
                <w:rFonts w:ascii="GHEA Grapalat" w:hAnsi="GHEA Grapalat"/>
                <w:sz w:val="14"/>
                <w:szCs w:val="16"/>
              </w:rPr>
              <w:t>рок</w:t>
            </w:r>
            <w:r w:rsidR="005A57B8" w:rsidRPr="00591215">
              <w:rPr>
                <w:rStyle w:val="af6"/>
                <w:rFonts w:ascii="GHEA Grapalat" w:hAnsi="GHEA Grapalat"/>
                <w:sz w:val="14"/>
                <w:szCs w:val="16"/>
              </w:rPr>
              <w:footnoteReference w:customMarkFollows="1" w:id="27"/>
              <w:t>***</w:t>
            </w: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w:t>
            </w:r>
          </w:p>
        </w:tc>
        <w:tc>
          <w:tcPr>
            <w:tcW w:w="1276" w:type="dxa"/>
            <w:vAlign w:val="center"/>
          </w:tcPr>
          <w:p w:rsidR="00061571" w:rsidRPr="001A586A" w:rsidRDefault="00061571" w:rsidP="00061571">
            <w:pPr>
              <w:rPr>
                <w:rFonts w:ascii="Sylfaen" w:hAnsi="Sylfaen"/>
                <w:i/>
                <w:sz w:val="22"/>
                <w:szCs w:val="22"/>
              </w:rPr>
            </w:pPr>
            <w:r w:rsidRPr="001A586A">
              <w:rPr>
                <w:rFonts w:ascii="Sylfaen" w:hAnsi="Sylfaen"/>
                <w:i/>
                <w:sz w:val="22"/>
                <w:szCs w:val="22"/>
              </w:rPr>
              <w:t>33661200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Метамизол</w:t>
            </w:r>
            <w:proofErr w:type="spellEnd"/>
            <w:r w:rsidRPr="00061571">
              <w:rPr>
                <w:rFonts w:ascii="GHEA Grapalat" w:hAnsi="GHEA Grapalat"/>
                <w:sz w:val="16"/>
                <w:szCs w:val="16"/>
              </w:rPr>
              <w:t xml:space="preserve"> </w:t>
            </w:r>
            <w:r w:rsidRPr="00061571">
              <w:rPr>
                <w:rFonts w:ascii="Sylfaen" w:hAnsi="Sylfaen"/>
                <w:i/>
                <w:sz w:val="16"/>
                <w:szCs w:val="16"/>
              </w:rPr>
              <w:t>50%  2</w:t>
            </w:r>
            <w:r w:rsidRPr="00061571">
              <w:rPr>
                <w:rFonts w:ascii="Sylfaen" w:hAnsi="Sylfaen" w:cs="Sylfaen"/>
                <w:i/>
                <w:sz w:val="16"/>
                <w:szCs w:val="16"/>
              </w:rPr>
              <w:t>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Метамизол</w:t>
            </w:r>
            <w:proofErr w:type="spellEnd"/>
            <w:r w:rsidRPr="00061571">
              <w:rPr>
                <w:rFonts w:ascii="GHEA Grapalat" w:hAnsi="GHEA Grapalat"/>
                <w:sz w:val="16"/>
                <w:szCs w:val="16"/>
              </w:rPr>
              <w:t xml:space="preserve"> </w:t>
            </w:r>
            <w:r w:rsidRPr="00061571">
              <w:rPr>
                <w:rFonts w:ascii="Sylfaen" w:hAnsi="Sylfaen"/>
                <w:i/>
                <w:sz w:val="16"/>
                <w:szCs w:val="16"/>
              </w:rPr>
              <w:t>50%  2</w:t>
            </w:r>
            <w:r w:rsidRPr="00061571">
              <w:rPr>
                <w:rFonts w:ascii="Sylfaen" w:hAnsi="Sylfaen" w:cs="Sylfaen"/>
                <w:i/>
                <w:sz w:val="16"/>
                <w:szCs w:val="16"/>
              </w:rPr>
              <w:t>мл</w:t>
            </w:r>
          </w:p>
        </w:tc>
        <w:tc>
          <w:tcPr>
            <w:tcW w:w="1577" w:type="dxa"/>
          </w:tcPr>
          <w:p w:rsidR="00061571" w:rsidRPr="00061571" w:rsidRDefault="00061571" w:rsidP="00061571">
            <w:pPr>
              <w:widowControl w:val="0"/>
              <w:jc w:val="center"/>
              <w:rPr>
                <w:rFonts w:ascii="GHEA Grapalat" w:hAnsi="GHEA Grapalat"/>
                <w:sz w:val="16"/>
                <w:szCs w:val="16"/>
              </w:rPr>
            </w:pPr>
            <w:r>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50</w:t>
            </w:r>
          </w:p>
        </w:tc>
        <w:tc>
          <w:tcPr>
            <w:tcW w:w="1701" w:type="dxa"/>
            <w:vMerge w:val="restart"/>
          </w:tcPr>
          <w:p w:rsidR="00061571" w:rsidRPr="008F1B31" w:rsidRDefault="00061571" w:rsidP="00061571">
            <w:pPr>
              <w:widowControl w:val="0"/>
              <w:jc w:val="center"/>
              <w:rPr>
                <w:rFonts w:ascii="GHEA Grapalat" w:hAnsi="GHEA Grapalat"/>
                <w:sz w:val="16"/>
                <w:szCs w:val="16"/>
              </w:rPr>
            </w:pPr>
            <w:r>
              <w:rPr>
                <w:rFonts w:ascii="GHEA Grapalat" w:hAnsi="GHEA Grapalat"/>
                <w:sz w:val="16"/>
                <w:szCs w:val="16"/>
                <w:lang w:val="en-US"/>
              </w:rPr>
              <w:t>c</w:t>
            </w:r>
            <w:r w:rsidRPr="008F1B31">
              <w:rPr>
                <w:rFonts w:ascii="GHEA Grapalat" w:hAnsi="GHEA Grapalat"/>
                <w:sz w:val="16"/>
                <w:szCs w:val="16"/>
              </w:rPr>
              <w:t xml:space="preserve">. </w:t>
            </w:r>
            <w:proofErr w:type="spellStart"/>
            <w:r>
              <w:rPr>
                <w:rFonts w:ascii="GHEA Grapalat" w:hAnsi="GHEA Grapalat"/>
                <w:sz w:val="16"/>
                <w:szCs w:val="16"/>
              </w:rPr>
              <w:t>Овташат</w:t>
            </w:r>
            <w:proofErr w:type="spellEnd"/>
            <w:r>
              <w:rPr>
                <w:rFonts w:ascii="GHEA Grapalat" w:hAnsi="GHEA Grapalat"/>
                <w:sz w:val="16"/>
                <w:szCs w:val="16"/>
              </w:rPr>
              <w:t xml:space="preserve"> Баграмян 57</w:t>
            </w:r>
            <w:r w:rsidRPr="008F1B31">
              <w:rPr>
                <w:rFonts w:ascii="GHEA Grapalat" w:hAnsi="GHEA Grapalat"/>
                <w:sz w:val="16"/>
                <w:szCs w:val="16"/>
              </w:rPr>
              <w:t xml:space="preserve"> </w:t>
            </w: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50</w:t>
            </w:r>
          </w:p>
        </w:tc>
        <w:tc>
          <w:tcPr>
            <w:tcW w:w="1471" w:type="dxa"/>
            <w:vMerge w:val="restart"/>
          </w:tcPr>
          <w:p w:rsidR="00061571" w:rsidRPr="00ED411C" w:rsidRDefault="00061571" w:rsidP="00061571">
            <w:pPr>
              <w:pStyle w:val="HTML"/>
              <w:shd w:val="clear" w:color="auto" w:fill="F8F9FA"/>
              <w:rPr>
                <w:rFonts w:ascii="Sylfaen" w:hAnsi="Sylfaen"/>
                <w:i/>
                <w:color w:val="222222"/>
                <w:sz w:val="18"/>
                <w:szCs w:val="18"/>
              </w:rPr>
            </w:pPr>
            <w:r w:rsidRPr="00ED411C">
              <w:rPr>
                <w:rFonts w:ascii="Sylfaen" w:hAnsi="Sylfaen"/>
                <w:i/>
                <w:color w:val="222222"/>
                <w:sz w:val="18"/>
                <w:szCs w:val="18"/>
              </w:rPr>
              <w:t xml:space="preserve">2020 </w:t>
            </w:r>
            <w:r>
              <w:rPr>
                <w:rFonts w:ascii="Sylfaen" w:hAnsi="Sylfaen"/>
                <w:i/>
                <w:color w:val="222222"/>
                <w:sz w:val="18"/>
                <w:szCs w:val="18"/>
              </w:rPr>
              <w:t xml:space="preserve">г </w:t>
            </w:r>
            <w:r w:rsidRPr="00ED411C">
              <w:rPr>
                <w:rFonts w:ascii="Sylfaen" w:hAnsi="Sylfaen"/>
                <w:i/>
                <w:color w:val="222222"/>
                <w:sz w:val="18"/>
                <w:szCs w:val="18"/>
              </w:rPr>
              <w:t>Поставщик обязан обеспечить резидента лекарством в течение 4 часов</w:t>
            </w:r>
          </w:p>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w:t>
            </w:r>
          </w:p>
        </w:tc>
        <w:tc>
          <w:tcPr>
            <w:tcW w:w="1276" w:type="dxa"/>
            <w:vAlign w:val="bottom"/>
          </w:tcPr>
          <w:p w:rsidR="00061571" w:rsidRPr="001A586A" w:rsidRDefault="00061571" w:rsidP="00061571">
            <w:pPr>
              <w:rPr>
                <w:rFonts w:ascii="Sylfaen" w:hAnsi="Sylfaen"/>
                <w:i/>
                <w:sz w:val="22"/>
                <w:szCs w:val="22"/>
              </w:rPr>
            </w:pPr>
            <w:r w:rsidRPr="001A586A">
              <w:rPr>
                <w:rFonts w:ascii="Sylfaen" w:hAnsi="Sylfaen"/>
                <w:i/>
                <w:sz w:val="22"/>
                <w:szCs w:val="22"/>
              </w:rPr>
              <w:t>33671130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Дифенгидрамин</w:t>
            </w:r>
            <w:proofErr w:type="spellEnd"/>
            <w:r w:rsidRPr="00061571">
              <w:rPr>
                <w:rFonts w:ascii="GHEA Grapalat" w:hAnsi="GHEA Grapalat"/>
                <w:sz w:val="16"/>
                <w:szCs w:val="16"/>
              </w:rPr>
              <w:t xml:space="preserve"> 10мг/мл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Дифенгидрамин</w:t>
            </w:r>
            <w:proofErr w:type="spellEnd"/>
            <w:r w:rsidRPr="00061571">
              <w:rPr>
                <w:rFonts w:ascii="GHEA Grapalat" w:hAnsi="GHEA Grapalat"/>
                <w:sz w:val="16"/>
                <w:szCs w:val="16"/>
              </w:rPr>
              <w:t xml:space="preserve"> 10мг/мл</w:t>
            </w:r>
          </w:p>
        </w:tc>
        <w:tc>
          <w:tcPr>
            <w:tcW w:w="1577" w:type="dxa"/>
          </w:tcPr>
          <w:p w:rsidR="00061571" w:rsidRDefault="00061571" w:rsidP="00061571">
            <w:r>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sz w:val="22"/>
                <w:szCs w:val="22"/>
              </w:rPr>
            </w:pPr>
            <w:r>
              <w:rPr>
                <w:rFonts w:ascii="Calibri" w:hAnsi="Calibri"/>
                <w:sz w:val="22"/>
                <w:szCs w:val="22"/>
              </w:rPr>
              <w:t>50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sz w:val="22"/>
                <w:szCs w:val="22"/>
              </w:rPr>
            </w:pPr>
            <w:r>
              <w:rPr>
                <w:rFonts w:ascii="Calibri" w:hAnsi="Calibri"/>
                <w:sz w:val="22"/>
                <w:szCs w:val="22"/>
              </w:rPr>
              <w:t>50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33661240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Парацетамол 500мг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Парацетамол 500мг</w:t>
            </w:r>
          </w:p>
        </w:tc>
        <w:tc>
          <w:tcPr>
            <w:tcW w:w="1577" w:type="dxa"/>
          </w:tcPr>
          <w:p w:rsidR="00061571" w:rsidRDefault="00061571" w:rsidP="00061571">
            <w:r>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200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200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33662150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Дексаметазон</w:t>
            </w:r>
            <w:proofErr w:type="spellEnd"/>
            <w:r w:rsidRPr="00061571">
              <w:rPr>
                <w:rFonts w:ascii="GHEA Grapalat" w:hAnsi="GHEA Grapalat"/>
                <w:sz w:val="16"/>
                <w:szCs w:val="16"/>
              </w:rPr>
              <w:t xml:space="preserve"> 4мг 1мл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Дексаметазон</w:t>
            </w:r>
            <w:proofErr w:type="spellEnd"/>
            <w:r w:rsidRPr="00061571">
              <w:rPr>
                <w:rFonts w:ascii="GHEA Grapalat" w:hAnsi="GHEA Grapalat"/>
                <w:sz w:val="16"/>
                <w:szCs w:val="16"/>
              </w:rPr>
              <w:t xml:space="preserve"> 4мг 1мл</w:t>
            </w:r>
          </w:p>
        </w:tc>
        <w:tc>
          <w:tcPr>
            <w:tcW w:w="1577" w:type="dxa"/>
          </w:tcPr>
          <w:p w:rsidR="00061571" w:rsidRDefault="00061571" w:rsidP="00061571">
            <w:r>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20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20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33632130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Диклофенак</w:t>
            </w:r>
            <w:proofErr w:type="spellEnd"/>
            <w:r w:rsidRPr="00061571">
              <w:rPr>
                <w:rFonts w:ascii="GHEA Grapalat" w:hAnsi="GHEA Grapalat"/>
                <w:sz w:val="16"/>
                <w:szCs w:val="16"/>
              </w:rPr>
              <w:t xml:space="preserve"> 75мг/3мл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Диклофенак</w:t>
            </w:r>
            <w:proofErr w:type="spellEnd"/>
            <w:r w:rsidRPr="00061571">
              <w:rPr>
                <w:rFonts w:ascii="GHEA Grapalat" w:hAnsi="GHEA Grapalat"/>
                <w:sz w:val="16"/>
                <w:szCs w:val="16"/>
              </w:rPr>
              <w:t xml:space="preserve"> 75мг/3мл</w:t>
            </w:r>
          </w:p>
        </w:tc>
        <w:tc>
          <w:tcPr>
            <w:tcW w:w="1577" w:type="dxa"/>
          </w:tcPr>
          <w:p w:rsidR="00061571" w:rsidRPr="008F1B31" w:rsidRDefault="00061571" w:rsidP="00061571">
            <w:pPr>
              <w:widowControl w:val="0"/>
              <w:jc w:val="center"/>
              <w:rPr>
                <w:rFonts w:ascii="GHEA Grapalat" w:hAnsi="GHEA Grapalat"/>
                <w:sz w:val="16"/>
                <w:szCs w:val="16"/>
                <w:lang w:val="en-US"/>
              </w:rPr>
            </w:pPr>
            <w:r>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50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50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6</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33675000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Димедрол 10мг/1мл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Димедрол 10мг/1мл</w:t>
            </w:r>
          </w:p>
        </w:tc>
        <w:tc>
          <w:tcPr>
            <w:tcW w:w="1577" w:type="dxa"/>
          </w:tcPr>
          <w:p w:rsidR="00061571" w:rsidRDefault="00061571" w:rsidP="00061571">
            <w:r w:rsidRPr="004317D6">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100</w:t>
            </w:r>
          </w:p>
        </w:tc>
        <w:tc>
          <w:tcPr>
            <w:tcW w:w="1701" w:type="dxa"/>
            <w:vMerge w:val="restart"/>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100</w:t>
            </w:r>
          </w:p>
        </w:tc>
        <w:tc>
          <w:tcPr>
            <w:tcW w:w="1471" w:type="dxa"/>
            <w:vMerge w:val="restart"/>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7</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33670000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Аминофилин</w:t>
            </w:r>
            <w:proofErr w:type="spellEnd"/>
            <w:r w:rsidRPr="00061571">
              <w:rPr>
                <w:rFonts w:ascii="GHEA Grapalat" w:hAnsi="GHEA Grapalat"/>
                <w:sz w:val="16"/>
                <w:szCs w:val="16"/>
              </w:rPr>
              <w:t xml:space="preserve"> 2,4мг/мл 5мл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Аминофилин</w:t>
            </w:r>
            <w:proofErr w:type="spellEnd"/>
            <w:r w:rsidRPr="00061571">
              <w:rPr>
                <w:rFonts w:ascii="GHEA Grapalat" w:hAnsi="GHEA Grapalat"/>
                <w:sz w:val="16"/>
                <w:szCs w:val="16"/>
              </w:rPr>
              <w:t xml:space="preserve"> 2,4мг/мл 5мл</w:t>
            </w:r>
          </w:p>
        </w:tc>
        <w:tc>
          <w:tcPr>
            <w:tcW w:w="1577" w:type="dxa"/>
          </w:tcPr>
          <w:p w:rsidR="00061571" w:rsidRDefault="00061571" w:rsidP="00061571">
            <w:r w:rsidRPr="004317D6">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8</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33622300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Фуросемид 10мг/2мл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Фуросемид 10мг/2мл</w:t>
            </w:r>
          </w:p>
        </w:tc>
        <w:tc>
          <w:tcPr>
            <w:tcW w:w="1577" w:type="dxa"/>
          </w:tcPr>
          <w:p w:rsidR="00061571" w:rsidRDefault="00061571" w:rsidP="00061571">
            <w:r w:rsidRPr="004317D6">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30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30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9</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33622000</w:t>
            </w:r>
          </w:p>
        </w:tc>
        <w:tc>
          <w:tcPr>
            <w:tcW w:w="2693" w:type="dxa"/>
            <w:vAlign w:val="center"/>
          </w:tcPr>
          <w:p w:rsidR="00061571" w:rsidRPr="00061571" w:rsidRDefault="00061571" w:rsidP="00061571">
            <w:pPr>
              <w:pStyle w:val="23"/>
              <w:widowControl w:val="0"/>
              <w:spacing w:after="120" w:line="240" w:lineRule="auto"/>
              <w:ind w:firstLine="0"/>
              <w:rPr>
                <w:rFonts w:asciiTheme="minorHAnsi" w:hAnsiTheme="minorHAnsi"/>
                <w:sz w:val="16"/>
                <w:szCs w:val="16"/>
              </w:rPr>
            </w:pPr>
            <w:r w:rsidRPr="00061571">
              <w:rPr>
                <w:rFonts w:ascii="GHEA Grapalat" w:hAnsi="GHEA Grapalat"/>
                <w:sz w:val="16"/>
                <w:szCs w:val="16"/>
              </w:rPr>
              <w:t>Кордиамин 0,25мг 2мл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Theme="minorHAnsi" w:hAnsiTheme="minorHAnsi"/>
                <w:sz w:val="16"/>
                <w:szCs w:val="16"/>
              </w:rPr>
            </w:pPr>
            <w:r w:rsidRPr="00061571">
              <w:rPr>
                <w:rFonts w:ascii="GHEA Grapalat" w:hAnsi="GHEA Grapalat"/>
                <w:sz w:val="16"/>
                <w:szCs w:val="16"/>
              </w:rPr>
              <w:t>Кордиамин 0,25мг 2мл</w:t>
            </w:r>
          </w:p>
        </w:tc>
        <w:tc>
          <w:tcPr>
            <w:tcW w:w="1577" w:type="dxa"/>
          </w:tcPr>
          <w:p w:rsidR="00061571" w:rsidRDefault="00061571" w:rsidP="00061571">
            <w:r w:rsidRPr="004317D6">
              <w:rPr>
                <w:rFonts w:ascii="GHEA Grapalat" w:hAnsi="GHEA Grapalat"/>
                <w:sz w:val="16"/>
                <w:szCs w:val="16"/>
              </w:rP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10</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33675200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Супрастин 20мг/мл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Супрастин 20мг/мл</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20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20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11</w:t>
            </w:r>
          </w:p>
        </w:tc>
        <w:tc>
          <w:tcPr>
            <w:tcW w:w="1276" w:type="dxa"/>
            <w:vAlign w:val="bottom"/>
          </w:tcPr>
          <w:p w:rsidR="00061571" w:rsidRPr="001A586A" w:rsidRDefault="00061571" w:rsidP="00061571">
            <w:pPr>
              <w:rPr>
                <w:rFonts w:ascii="Sylfaen" w:hAnsi="Sylfaen"/>
                <w:i/>
                <w:sz w:val="22"/>
                <w:szCs w:val="22"/>
              </w:rPr>
            </w:pPr>
            <w:r w:rsidRPr="001A586A">
              <w:rPr>
                <w:rFonts w:ascii="Sylfaen" w:hAnsi="Sylfaen"/>
                <w:i/>
                <w:sz w:val="22"/>
                <w:szCs w:val="22"/>
              </w:rPr>
              <w:t>33622000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Катвахот</w:t>
            </w:r>
            <w:proofErr w:type="spellEnd"/>
            <w:r w:rsidRPr="00061571">
              <w:rPr>
                <w:rFonts w:ascii="GHEA Grapalat" w:hAnsi="GHEA Grapalat"/>
                <w:sz w:val="16"/>
                <w:szCs w:val="16"/>
              </w:rPr>
              <w:t xml:space="preserve"> 25мл 20мг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Катвахот</w:t>
            </w:r>
            <w:proofErr w:type="spellEnd"/>
            <w:r w:rsidRPr="00061571">
              <w:rPr>
                <w:rFonts w:ascii="GHEA Grapalat" w:hAnsi="GHEA Grapalat"/>
                <w:sz w:val="16"/>
                <w:szCs w:val="16"/>
              </w:rPr>
              <w:t xml:space="preserve"> 25мл 20мг</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200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200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lastRenderedPageBreak/>
              <w:t>12</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33661200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Спазмалгон</w:t>
            </w:r>
            <w:proofErr w:type="spellEnd"/>
            <w:r w:rsidRPr="00061571">
              <w:rPr>
                <w:rFonts w:ascii="GHEA Grapalat" w:hAnsi="GHEA Grapalat"/>
                <w:sz w:val="16"/>
                <w:szCs w:val="16"/>
              </w:rPr>
              <w:t xml:space="preserve"> 5мл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Спазмалгон</w:t>
            </w:r>
            <w:proofErr w:type="spellEnd"/>
            <w:r w:rsidRPr="00061571">
              <w:rPr>
                <w:rFonts w:ascii="GHEA Grapalat" w:hAnsi="GHEA Grapalat"/>
                <w:sz w:val="16"/>
                <w:szCs w:val="16"/>
              </w:rPr>
              <w:t xml:space="preserve"> 5мл</w:t>
            </w:r>
          </w:p>
        </w:tc>
        <w:tc>
          <w:tcPr>
            <w:tcW w:w="1577" w:type="dxa"/>
          </w:tcPr>
          <w:p w:rsidR="00061571" w:rsidRDefault="00061571" w:rsidP="00061571">
            <w:r>
              <w:t>Ампула</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5</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5</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lastRenderedPageBreak/>
              <w:t>13</w:t>
            </w:r>
          </w:p>
        </w:tc>
        <w:tc>
          <w:tcPr>
            <w:tcW w:w="1276" w:type="dxa"/>
            <w:vAlign w:val="bottom"/>
          </w:tcPr>
          <w:p w:rsidR="00061571" w:rsidRPr="001A586A" w:rsidRDefault="00061571" w:rsidP="00061571">
            <w:pPr>
              <w:rPr>
                <w:rFonts w:ascii="Sylfaen" w:hAnsi="Sylfaen"/>
                <w:i/>
                <w:sz w:val="22"/>
                <w:szCs w:val="22"/>
              </w:rPr>
            </w:pPr>
            <w:r w:rsidRPr="001A586A">
              <w:rPr>
                <w:rFonts w:ascii="Sylfaen" w:hAnsi="Sylfaen"/>
                <w:i/>
                <w:sz w:val="22"/>
                <w:szCs w:val="22"/>
              </w:rPr>
              <w:t>33631600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Йод 5</w:t>
            </w:r>
            <w:r w:rsidRPr="00061571">
              <w:rPr>
                <w:rFonts w:ascii="Sylfaen" w:hAnsi="Sylfaen"/>
                <w:i/>
                <w:sz w:val="16"/>
                <w:szCs w:val="16"/>
              </w:rPr>
              <w:t>% 50мг 30мл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Йод 5</w:t>
            </w:r>
            <w:r w:rsidRPr="00061571">
              <w:rPr>
                <w:rFonts w:ascii="Sylfaen" w:hAnsi="Sylfaen"/>
                <w:i/>
                <w:sz w:val="16"/>
                <w:szCs w:val="16"/>
              </w:rPr>
              <w:t>% 50мг 30мл</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14</w:t>
            </w:r>
          </w:p>
        </w:tc>
        <w:tc>
          <w:tcPr>
            <w:tcW w:w="1276" w:type="dxa"/>
          </w:tcPr>
          <w:p w:rsidR="00061571" w:rsidRPr="001A586A" w:rsidRDefault="00061571" w:rsidP="00061571">
            <w:pPr>
              <w:rPr>
                <w:rFonts w:ascii="Sylfaen" w:hAnsi="Sylfaen"/>
                <w:i/>
                <w:sz w:val="22"/>
                <w:szCs w:val="22"/>
              </w:rPr>
            </w:pPr>
            <w:r w:rsidRPr="001A586A">
              <w:rPr>
                <w:rFonts w:ascii="Sylfaen" w:hAnsi="Sylfaen"/>
                <w:i/>
                <w:sz w:val="22"/>
                <w:szCs w:val="22"/>
              </w:rPr>
              <w:t>33631600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Перекис водорода</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Перекис водорода</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15</w:t>
            </w:r>
          </w:p>
        </w:tc>
        <w:tc>
          <w:tcPr>
            <w:tcW w:w="1276" w:type="dxa"/>
            <w:vAlign w:val="bottom"/>
          </w:tcPr>
          <w:p w:rsidR="00061571" w:rsidRPr="001A586A" w:rsidRDefault="00061571" w:rsidP="00061571">
            <w:pPr>
              <w:rPr>
                <w:rFonts w:ascii="Sylfaen" w:hAnsi="Sylfaen"/>
                <w:i/>
                <w:sz w:val="22"/>
                <w:szCs w:val="22"/>
              </w:rPr>
            </w:pPr>
            <w:r w:rsidRPr="001A586A">
              <w:rPr>
                <w:rFonts w:ascii="Sylfaen" w:hAnsi="Sylfaen"/>
                <w:i/>
                <w:sz w:val="22"/>
                <w:szCs w:val="22"/>
              </w:rPr>
              <w:t>33622000</w:t>
            </w:r>
          </w:p>
        </w:tc>
        <w:tc>
          <w:tcPr>
            <w:tcW w:w="2693" w:type="dxa"/>
            <w:vAlign w:val="center"/>
          </w:tcPr>
          <w:p w:rsidR="00061571" w:rsidRPr="00061571" w:rsidRDefault="00061571" w:rsidP="00061571">
            <w:pPr>
              <w:pStyle w:val="23"/>
              <w:widowControl w:val="0"/>
              <w:spacing w:after="120" w:line="240" w:lineRule="auto"/>
              <w:ind w:firstLine="0"/>
              <w:rPr>
                <w:rFonts w:ascii="Sylfaen" w:hAnsi="Sylfaen"/>
                <w:sz w:val="16"/>
                <w:szCs w:val="16"/>
              </w:rPr>
            </w:pPr>
            <w:r w:rsidRPr="00061571">
              <w:rPr>
                <w:rFonts w:ascii="Sylfaen" w:hAnsi="Sylfaen"/>
                <w:sz w:val="16"/>
                <w:szCs w:val="16"/>
              </w:rPr>
              <w:t xml:space="preserve">Спирт </w:t>
            </w:r>
            <w:proofErr w:type="spellStart"/>
            <w:r w:rsidRPr="00061571">
              <w:rPr>
                <w:rFonts w:ascii="Sylfaen" w:hAnsi="Sylfaen"/>
                <w:sz w:val="16"/>
                <w:szCs w:val="16"/>
              </w:rPr>
              <w:t>нашатир</w:t>
            </w:r>
            <w:proofErr w:type="spellEnd"/>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Sylfaen" w:hAnsi="Sylfaen"/>
                <w:sz w:val="16"/>
                <w:szCs w:val="16"/>
              </w:rPr>
            </w:pPr>
            <w:r w:rsidRPr="00061571">
              <w:rPr>
                <w:rFonts w:ascii="Sylfaen" w:hAnsi="Sylfaen"/>
                <w:sz w:val="16"/>
                <w:szCs w:val="16"/>
              </w:rPr>
              <w:t xml:space="preserve">Спирт </w:t>
            </w:r>
            <w:proofErr w:type="spellStart"/>
            <w:r w:rsidRPr="00061571">
              <w:rPr>
                <w:rFonts w:ascii="Sylfaen" w:hAnsi="Sylfaen"/>
                <w:sz w:val="16"/>
                <w:szCs w:val="16"/>
              </w:rPr>
              <w:t>нашатир</w:t>
            </w:r>
            <w:proofErr w:type="spellEnd"/>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3</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3</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16</w:t>
            </w:r>
          </w:p>
        </w:tc>
        <w:tc>
          <w:tcPr>
            <w:tcW w:w="1276" w:type="dxa"/>
            <w:vAlign w:val="center"/>
          </w:tcPr>
          <w:p w:rsidR="00061571" w:rsidRPr="001A586A" w:rsidRDefault="00061571" w:rsidP="00061571">
            <w:pPr>
              <w:rPr>
                <w:rFonts w:ascii="Sylfaen" w:hAnsi="Sylfaen"/>
                <w:i/>
                <w:sz w:val="22"/>
                <w:szCs w:val="22"/>
              </w:rPr>
            </w:pPr>
            <w:r w:rsidRPr="001A586A">
              <w:rPr>
                <w:rFonts w:ascii="Sylfaen" w:hAnsi="Sylfaen"/>
                <w:i/>
                <w:sz w:val="22"/>
                <w:szCs w:val="22"/>
              </w:rPr>
              <w:t>33631600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Спирт медицинский</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Спирт медицинский</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center"/>
              <w:rPr>
                <w:rFonts w:ascii="Calibri" w:hAnsi="Calibri"/>
                <w:sz w:val="22"/>
                <w:szCs w:val="22"/>
              </w:rPr>
            </w:pPr>
            <w:r>
              <w:rPr>
                <w:rFonts w:ascii="Calibri" w:hAnsi="Calibri"/>
                <w:sz w:val="22"/>
                <w:szCs w:val="22"/>
              </w:rPr>
              <w:t>10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17</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33661126</w:t>
            </w:r>
          </w:p>
        </w:tc>
        <w:tc>
          <w:tcPr>
            <w:tcW w:w="2693" w:type="dxa"/>
          </w:tcPr>
          <w:p w:rsidR="00061571" w:rsidRPr="00061571" w:rsidRDefault="00061571" w:rsidP="00061571">
            <w:pPr>
              <w:rPr>
                <w:sz w:val="16"/>
                <w:szCs w:val="16"/>
              </w:rPr>
            </w:pPr>
            <w:r w:rsidRPr="00061571">
              <w:rPr>
                <w:sz w:val="16"/>
                <w:szCs w:val="16"/>
              </w:rPr>
              <w:t>Ацетилсалициловая кислота 100мг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tcPr>
          <w:p w:rsidR="00061571" w:rsidRPr="00061571" w:rsidRDefault="00061571" w:rsidP="00061571">
            <w:pPr>
              <w:rPr>
                <w:sz w:val="16"/>
                <w:szCs w:val="16"/>
              </w:rPr>
            </w:pPr>
            <w:r w:rsidRPr="00061571">
              <w:rPr>
                <w:sz w:val="16"/>
                <w:szCs w:val="16"/>
              </w:rPr>
              <w:t>Ацетилсалициловая кислота 100мг</w:t>
            </w:r>
          </w:p>
        </w:tc>
        <w:tc>
          <w:tcPr>
            <w:tcW w:w="1577" w:type="dxa"/>
          </w:tcPr>
          <w:p w:rsidR="00061571" w:rsidRDefault="00061571" w:rsidP="00061571"/>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4000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4000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18</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33621761</w:t>
            </w:r>
          </w:p>
        </w:tc>
        <w:tc>
          <w:tcPr>
            <w:tcW w:w="2693" w:type="dxa"/>
          </w:tcPr>
          <w:p w:rsidR="00061571" w:rsidRPr="00061571" w:rsidRDefault="00061571" w:rsidP="00061571">
            <w:pPr>
              <w:rPr>
                <w:sz w:val="16"/>
                <w:szCs w:val="16"/>
              </w:rPr>
            </w:pPr>
            <w:r w:rsidRPr="00061571">
              <w:rPr>
                <w:sz w:val="16"/>
                <w:szCs w:val="16"/>
              </w:rPr>
              <w:t xml:space="preserve">Ацетилсалициловая кислота </w:t>
            </w:r>
            <w:r w:rsidRPr="00061571">
              <w:rPr>
                <w:rFonts w:ascii="Sylfaen" w:hAnsi="Sylfaen"/>
                <w:i/>
                <w:color w:val="000000"/>
                <w:sz w:val="16"/>
                <w:szCs w:val="16"/>
              </w:rPr>
              <w:t>75мг +</w:t>
            </w:r>
            <w:proofErr w:type="spellStart"/>
            <w:r w:rsidRPr="00061571">
              <w:rPr>
                <w:rFonts w:ascii="Sylfaen" w:hAnsi="Sylfaen"/>
                <w:i/>
                <w:color w:val="000000"/>
                <w:sz w:val="16"/>
                <w:szCs w:val="16"/>
              </w:rPr>
              <w:t>Mg</w:t>
            </w:r>
            <w:proofErr w:type="spellEnd"/>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tcPr>
          <w:p w:rsidR="00061571" w:rsidRPr="00061571" w:rsidRDefault="00061571" w:rsidP="00061571">
            <w:pPr>
              <w:rPr>
                <w:sz w:val="16"/>
                <w:szCs w:val="16"/>
              </w:rPr>
            </w:pPr>
            <w:r w:rsidRPr="00061571">
              <w:rPr>
                <w:sz w:val="16"/>
                <w:szCs w:val="16"/>
              </w:rPr>
              <w:t xml:space="preserve">Ацетилсалициловая кислота </w:t>
            </w:r>
            <w:r w:rsidRPr="00061571">
              <w:rPr>
                <w:rFonts w:ascii="Sylfaen" w:hAnsi="Sylfaen"/>
                <w:i/>
                <w:color w:val="000000"/>
                <w:sz w:val="16"/>
                <w:szCs w:val="16"/>
              </w:rPr>
              <w:t>75мг +</w:t>
            </w:r>
            <w:proofErr w:type="spellStart"/>
            <w:r w:rsidRPr="00061571">
              <w:rPr>
                <w:rFonts w:ascii="Sylfaen" w:hAnsi="Sylfaen"/>
                <w:i/>
                <w:color w:val="000000"/>
                <w:sz w:val="16"/>
                <w:szCs w:val="16"/>
              </w:rPr>
              <w:t>Mg</w:t>
            </w:r>
            <w:proofErr w:type="spellEnd"/>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2000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2000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19</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33651112</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Амоксицилин</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клавулановая</w:t>
            </w:r>
            <w:proofErr w:type="spellEnd"/>
            <w:r w:rsidRPr="00061571">
              <w:rPr>
                <w:rFonts w:ascii="GHEA Grapalat" w:hAnsi="GHEA Grapalat"/>
                <w:sz w:val="16"/>
                <w:szCs w:val="16"/>
              </w:rPr>
              <w:t xml:space="preserve"> кислота </w:t>
            </w:r>
            <w:r w:rsidRPr="00061571">
              <w:rPr>
                <w:rFonts w:ascii="Sylfaen" w:hAnsi="Sylfaen"/>
                <w:i/>
                <w:color w:val="000000"/>
                <w:sz w:val="16"/>
                <w:szCs w:val="16"/>
              </w:rPr>
              <w:t>156,25мг/5мл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Амоксицилин</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клавулановая</w:t>
            </w:r>
            <w:proofErr w:type="spellEnd"/>
            <w:r w:rsidRPr="00061571">
              <w:rPr>
                <w:rFonts w:ascii="GHEA Grapalat" w:hAnsi="GHEA Grapalat"/>
                <w:sz w:val="16"/>
                <w:szCs w:val="16"/>
              </w:rPr>
              <w:t xml:space="preserve"> кислота </w:t>
            </w:r>
            <w:r w:rsidRPr="00061571">
              <w:rPr>
                <w:rFonts w:ascii="Sylfaen" w:hAnsi="Sylfaen"/>
                <w:i/>
                <w:color w:val="000000"/>
                <w:sz w:val="16"/>
                <w:szCs w:val="16"/>
              </w:rPr>
              <w:t>156,25мг/5мл</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15</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15</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20</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33651111</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lang w:val="en-US"/>
              </w:rPr>
            </w:pPr>
            <w:proofErr w:type="spellStart"/>
            <w:r w:rsidRPr="00061571">
              <w:rPr>
                <w:rFonts w:ascii="GHEA Grapalat" w:hAnsi="GHEA Grapalat"/>
                <w:sz w:val="16"/>
                <w:szCs w:val="16"/>
              </w:rPr>
              <w:t>Амоксицилин</w:t>
            </w:r>
            <w:proofErr w:type="spellEnd"/>
            <w:r w:rsidRPr="00061571">
              <w:rPr>
                <w:rFonts w:ascii="GHEA Grapalat" w:hAnsi="GHEA Grapalat"/>
                <w:sz w:val="16"/>
                <w:szCs w:val="16"/>
              </w:rPr>
              <w:t xml:space="preserve"> 500мг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lang w:val="en-US"/>
              </w:rPr>
            </w:pPr>
            <w:proofErr w:type="spellStart"/>
            <w:r w:rsidRPr="00061571">
              <w:rPr>
                <w:rFonts w:ascii="GHEA Grapalat" w:hAnsi="GHEA Grapalat"/>
                <w:sz w:val="16"/>
                <w:szCs w:val="16"/>
              </w:rPr>
              <w:t>Амоксицилин</w:t>
            </w:r>
            <w:proofErr w:type="spellEnd"/>
            <w:r w:rsidRPr="00061571">
              <w:rPr>
                <w:rFonts w:ascii="GHEA Grapalat" w:hAnsi="GHEA Grapalat"/>
                <w:sz w:val="16"/>
                <w:szCs w:val="16"/>
              </w:rPr>
              <w:t xml:space="preserve"> 500мг</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500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500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21</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33651111</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Амоксицилин</w:t>
            </w:r>
            <w:proofErr w:type="spellEnd"/>
            <w:r w:rsidRPr="00061571">
              <w:rPr>
                <w:rFonts w:ascii="GHEA Grapalat" w:hAnsi="GHEA Grapalat"/>
                <w:sz w:val="16"/>
                <w:szCs w:val="16"/>
              </w:rPr>
              <w:t xml:space="preserve"> 250мг/5мл 100мл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Амоксицилин</w:t>
            </w:r>
            <w:proofErr w:type="spellEnd"/>
            <w:r w:rsidRPr="00061571">
              <w:rPr>
                <w:rFonts w:ascii="GHEA Grapalat" w:hAnsi="GHEA Grapalat"/>
                <w:sz w:val="16"/>
                <w:szCs w:val="16"/>
              </w:rPr>
              <w:t xml:space="preserve"> 250мг/5мл 100мл</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Arial LatArm" w:hAnsi="Arial LatArm"/>
                <w:color w:val="000000"/>
              </w:rPr>
            </w:pPr>
            <w:r>
              <w:rPr>
                <w:rFonts w:ascii="Arial LatArm" w:hAnsi="Arial LatArm"/>
                <w:color w:val="000000"/>
              </w:rPr>
              <w:t>20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Arial LatArm" w:hAnsi="Arial LatArm"/>
                <w:color w:val="000000"/>
              </w:rPr>
            </w:pPr>
            <w:r>
              <w:rPr>
                <w:rFonts w:ascii="Arial LatArm" w:hAnsi="Arial LatArm"/>
                <w:color w:val="000000"/>
              </w:rPr>
              <w:t>20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22</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33621390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Амиодарон</w:t>
            </w:r>
            <w:proofErr w:type="spellEnd"/>
            <w:r w:rsidRPr="00061571">
              <w:rPr>
                <w:rFonts w:ascii="GHEA Grapalat" w:hAnsi="GHEA Grapalat"/>
                <w:sz w:val="16"/>
                <w:szCs w:val="16"/>
              </w:rPr>
              <w:t xml:space="preserve"> 200мг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Амиодарон</w:t>
            </w:r>
            <w:proofErr w:type="spellEnd"/>
            <w:r w:rsidRPr="00061571">
              <w:rPr>
                <w:rFonts w:ascii="GHEA Grapalat" w:hAnsi="GHEA Grapalat"/>
                <w:sz w:val="16"/>
                <w:szCs w:val="16"/>
              </w:rPr>
              <w:t xml:space="preserve"> 200мг</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800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800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23</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33671113</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Сальбутамол</w:t>
            </w:r>
            <w:proofErr w:type="spellEnd"/>
            <w:r w:rsidRPr="00061571">
              <w:rPr>
                <w:rFonts w:ascii="GHEA Grapalat" w:hAnsi="GHEA Grapalat"/>
                <w:sz w:val="16"/>
                <w:szCs w:val="16"/>
              </w:rPr>
              <w:t xml:space="preserve"> 100мкг 200</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Сальбутамол</w:t>
            </w:r>
            <w:proofErr w:type="spellEnd"/>
            <w:r w:rsidRPr="00061571">
              <w:rPr>
                <w:rFonts w:ascii="GHEA Grapalat" w:hAnsi="GHEA Grapalat"/>
                <w:sz w:val="16"/>
                <w:szCs w:val="16"/>
              </w:rPr>
              <w:t xml:space="preserve"> 100мкг 200</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20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20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061571">
        <w:trPr>
          <w:trHeight w:val="39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24</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33671113</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Сальбутамол</w:t>
            </w:r>
            <w:proofErr w:type="spellEnd"/>
            <w:r w:rsidRPr="00061571">
              <w:rPr>
                <w:rFonts w:ascii="GHEA Grapalat" w:hAnsi="GHEA Grapalat"/>
                <w:sz w:val="16"/>
                <w:szCs w:val="16"/>
              </w:rPr>
              <w:t xml:space="preserve"> 4мг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Сальбутамол</w:t>
            </w:r>
            <w:proofErr w:type="spellEnd"/>
            <w:r w:rsidRPr="00061571">
              <w:rPr>
                <w:rFonts w:ascii="GHEA Grapalat" w:hAnsi="GHEA Grapalat"/>
                <w:sz w:val="16"/>
                <w:szCs w:val="16"/>
              </w:rPr>
              <w:t xml:space="preserve"> 4мг</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25</w:t>
            </w:r>
          </w:p>
        </w:tc>
        <w:tc>
          <w:tcPr>
            <w:tcW w:w="1276" w:type="dxa"/>
            <w:vAlign w:val="center"/>
          </w:tcPr>
          <w:p w:rsidR="00061571" w:rsidRPr="001A586A" w:rsidRDefault="00061571" w:rsidP="00061571">
            <w:pPr>
              <w:rPr>
                <w:rFonts w:ascii="Sylfaen" w:hAnsi="Sylfaen" w:cs="Arial"/>
                <w:i/>
                <w:color w:val="000000"/>
                <w:sz w:val="20"/>
                <w:szCs w:val="20"/>
              </w:rPr>
            </w:pPr>
            <w:r w:rsidRPr="001A586A">
              <w:rPr>
                <w:rFonts w:ascii="Sylfaen" w:hAnsi="Sylfaen" w:cs="Arial"/>
                <w:i/>
                <w:color w:val="000000"/>
                <w:sz w:val="20"/>
                <w:szCs w:val="20"/>
              </w:rPr>
              <w:t>33642230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Левутирокцин</w:t>
            </w:r>
            <w:proofErr w:type="spellEnd"/>
            <w:r w:rsidRPr="00061571">
              <w:rPr>
                <w:rFonts w:ascii="GHEA Grapalat" w:hAnsi="GHEA Grapalat"/>
                <w:sz w:val="16"/>
                <w:szCs w:val="16"/>
              </w:rPr>
              <w:t xml:space="preserve"> 50мкг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Левутирокцин</w:t>
            </w:r>
            <w:proofErr w:type="spellEnd"/>
            <w:r w:rsidRPr="00061571">
              <w:rPr>
                <w:rFonts w:ascii="GHEA Grapalat" w:hAnsi="GHEA Grapalat"/>
                <w:sz w:val="16"/>
                <w:szCs w:val="16"/>
              </w:rPr>
              <w:t xml:space="preserve"> 50мкг</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100</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100</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26</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33611360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Холекальциферол</w:t>
            </w:r>
            <w:proofErr w:type="spellEnd"/>
            <w:r w:rsidRPr="00061571">
              <w:rPr>
                <w:rFonts w:ascii="GHEA Grapalat" w:hAnsi="GHEA Grapalat"/>
                <w:sz w:val="16"/>
                <w:szCs w:val="16"/>
              </w:rPr>
              <w:t xml:space="preserve"> 15000мм/мл </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Холекальциферол</w:t>
            </w:r>
            <w:proofErr w:type="spellEnd"/>
            <w:r w:rsidRPr="00061571">
              <w:rPr>
                <w:rFonts w:ascii="GHEA Grapalat" w:hAnsi="GHEA Grapalat"/>
                <w:sz w:val="16"/>
                <w:szCs w:val="16"/>
              </w:rPr>
              <w:t xml:space="preserve"> 15000мм/мл </w:t>
            </w:r>
          </w:p>
        </w:tc>
        <w:tc>
          <w:tcPr>
            <w:tcW w:w="1577" w:type="dxa"/>
          </w:tcPr>
          <w:p w:rsidR="00061571" w:rsidRPr="00B138F3" w:rsidRDefault="00061571" w:rsidP="00061571">
            <w:pPr>
              <w:widowControl w:val="0"/>
              <w:jc w:val="center"/>
              <w:rPr>
                <w:rFonts w:ascii="GHEA Grapalat" w:hAnsi="GHEA Grapalat"/>
                <w:sz w:val="16"/>
                <w:szCs w:val="16"/>
              </w:rPr>
            </w:pPr>
            <w:r>
              <w:rPr>
                <w:rFonts w:ascii="GHEA Grapalat" w:hAnsi="GHEA Grapalat"/>
                <w:sz w:val="16"/>
                <w:szCs w:val="16"/>
              </w:rP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5</w:t>
            </w:r>
          </w:p>
        </w:tc>
        <w:tc>
          <w:tcPr>
            <w:tcW w:w="1701" w:type="dxa"/>
            <w:vMerge/>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5</w:t>
            </w:r>
          </w:p>
        </w:tc>
        <w:tc>
          <w:tcPr>
            <w:tcW w:w="1471" w:type="dxa"/>
            <w:vMerge/>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27</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33611360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 xml:space="preserve">Кальций, </w:t>
            </w:r>
            <w:proofErr w:type="spellStart"/>
            <w:r w:rsidRPr="00061571">
              <w:rPr>
                <w:rFonts w:ascii="GHEA Grapalat" w:hAnsi="GHEA Grapalat"/>
                <w:sz w:val="16"/>
                <w:szCs w:val="16"/>
              </w:rPr>
              <w:t>холекалциферол</w:t>
            </w:r>
            <w:proofErr w:type="spellEnd"/>
            <w:r w:rsidRPr="00061571">
              <w:rPr>
                <w:rFonts w:ascii="GHEA Grapalat" w:hAnsi="GHEA Grapalat"/>
                <w:sz w:val="16"/>
                <w:szCs w:val="16"/>
              </w:rPr>
              <w:t xml:space="preserve"> 500мг/10мкг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 xml:space="preserve">Кальций, </w:t>
            </w:r>
            <w:proofErr w:type="spellStart"/>
            <w:r w:rsidRPr="00061571">
              <w:rPr>
                <w:rFonts w:ascii="GHEA Grapalat" w:hAnsi="GHEA Grapalat"/>
                <w:sz w:val="16"/>
                <w:szCs w:val="16"/>
              </w:rPr>
              <w:t>холекалциферол</w:t>
            </w:r>
            <w:proofErr w:type="spellEnd"/>
            <w:r w:rsidRPr="00061571">
              <w:rPr>
                <w:rFonts w:ascii="GHEA Grapalat" w:hAnsi="GHEA Grapalat"/>
                <w:sz w:val="16"/>
                <w:szCs w:val="16"/>
              </w:rPr>
              <w:t xml:space="preserve"> 500мг/10мкг</w:t>
            </w:r>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1000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1000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28</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33621690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Карведилол</w:t>
            </w:r>
            <w:proofErr w:type="spellEnd"/>
            <w:r w:rsidRPr="00061571">
              <w:rPr>
                <w:rFonts w:ascii="GHEA Grapalat" w:hAnsi="GHEA Grapalat"/>
                <w:sz w:val="16"/>
                <w:szCs w:val="16"/>
              </w:rPr>
              <w:t xml:space="preserve"> 12,5</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Карведилол</w:t>
            </w:r>
            <w:proofErr w:type="spellEnd"/>
            <w:r w:rsidRPr="00061571">
              <w:rPr>
                <w:rFonts w:ascii="GHEA Grapalat" w:hAnsi="GHEA Grapalat"/>
                <w:sz w:val="16"/>
                <w:szCs w:val="16"/>
              </w:rPr>
              <w:t xml:space="preserve"> 12,5</w:t>
            </w:r>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1800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1800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29</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33621510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Каптоприл</w:t>
            </w:r>
            <w:proofErr w:type="spellEnd"/>
            <w:r w:rsidRPr="00061571">
              <w:rPr>
                <w:rFonts w:ascii="GHEA Grapalat" w:hAnsi="GHEA Grapalat"/>
                <w:sz w:val="16"/>
                <w:szCs w:val="16"/>
              </w:rPr>
              <w:t xml:space="preserve"> 50мг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Каптоприл</w:t>
            </w:r>
            <w:proofErr w:type="spellEnd"/>
            <w:r w:rsidRPr="00061571">
              <w:rPr>
                <w:rFonts w:ascii="GHEA Grapalat" w:hAnsi="GHEA Grapalat"/>
                <w:sz w:val="16"/>
                <w:szCs w:val="16"/>
              </w:rPr>
              <w:t xml:space="preserve"> 50мг</w:t>
            </w:r>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400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400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30</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33621580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Гидрохлортиазид</w:t>
            </w:r>
            <w:proofErr w:type="spellEnd"/>
            <w:r w:rsidRPr="00061571">
              <w:rPr>
                <w:rFonts w:ascii="GHEA Grapalat" w:hAnsi="GHEA Grapalat"/>
                <w:sz w:val="16"/>
                <w:szCs w:val="16"/>
              </w:rPr>
              <w:t xml:space="preserve"> 25мг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Гидрохлортиазид</w:t>
            </w:r>
            <w:proofErr w:type="spellEnd"/>
            <w:r w:rsidRPr="00061571">
              <w:rPr>
                <w:rFonts w:ascii="GHEA Grapalat" w:hAnsi="GHEA Grapalat"/>
                <w:sz w:val="16"/>
                <w:szCs w:val="16"/>
              </w:rPr>
              <w:t xml:space="preserve"> 25мг</w:t>
            </w:r>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2000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2000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31</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33691123</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Мебендазол</w:t>
            </w:r>
            <w:proofErr w:type="spellEnd"/>
            <w:r w:rsidRPr="00061571">
              <w:rPr>
                <w:rFonts w:ascii="GHEA Grapalat" w:hAnsi="GHEA Grapalat"/>
                <w:sz w:val="16"/>
                <w:szCs w:val="16"/>
              </w:rPr>
              <w:t xml:space="preserve"> 100мг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Мебендазол</w:t>
            </w:r>
            <w:proofErr w:type="spellEnd"/>
            <w:r w:rsidRPr="00061571">
              <w:rPr>
                <w:rFonts w:ascii="GHEA Grapalat" w:hAnsi="GHEA Grapalat"/>
                <w:sz w:val="16"/>
                <w:szCs w:val="16"/>
              </w:rPr>
              <w:t xml:space="preserve"> 100мг</w:t>
            </w:r>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70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70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32</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33621700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Метопролол</w:t>
            </w:r>
            <w:proofErr w:type="spellEnd"/>
            <w:r w:rsidRPr="00061571">
              <w:rPr>
                <w:rFonts w:ascii="GHEA Grapalat" w:hAnsi="GHEA Grapalat"/>
                <w:sz w:val="16"/>
                <w:szCs w:val="16"/>
              </w:rPr>
              <w:t xml:space="preserve"> 50мг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Метопролол</w:t>
            </w:r>
            <w:proofErr w:type="spellEnd"/>
            <w:r w:rsidRPr="00061571">
              <w:rPr>
                <w:rFonts w:ascii="GHEA Grapalat" w:hAnsi="GHEA Grapalat"/>
                <w:sz w:val="16"/>
                <w:szCs w:val="16"/>
              </w:rPr>
              <w:t xml:space="preserve"> 50мг</w:t>
            </w:r>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33</w:t>
            </w:r>
          </w:p>
        </w:tc>
        <w:tc>
          <w:tcPr>
            <w:tcW w:w="1276" w:type="dxa"/>
            <w:vAlign w:val="bottom"/>
          </w:tcPr>
          <w:p w:rsidR="00061571" w:rsidRPr="001A586A" w:rsidRDefault="00061571" w:rsidP="00061571">
            <w:pPr>
              <w:rPr>
                <w:rFonts w:ascii="Sylfaen" w:hAnsi="Sylfaen"/>
                <w:i/>
                <w:sz w:val="22"/>
                <w:szCs w:val="22"/>
              </w:rPr>
            </w:pPr>
            <w:r w:rsidRPr="001A586A">
              <w:rPr>
                <w:rFonts w:ascii="Sylfaen" w:hAnsi="Sylfaen"/>
                <w:i/>
                <w:sz w:val="22"/>
                <w:szCs w:val="22"/>
              </w:rPr>
              <w:t>33642220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Метилпреднизолон</w:t>
            </w:r>
            <w:proofErr w:type="spellEnd"/>
            <w:r w:rsidRPr="00061571">
              <w:rPr>
                <w:rFonts w:ascii="GHEA Grapalat" w:hAnsi="GHEA Grapalat"/>
                <w:sz w:val="16"/>
                <w:szCs w:val="16"/>
              </w:rPr>
              <w:t xml:space="preserve"> 4мг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Метилпреднизолон</w:t>
            </w:r>
            <w:proofErr w:type="spellEnd"/>
            <w:r w:rsidRPr="00061571">
              <w:rPr>
                <w:rFonts w:ascii="GHEA Grapalat" w:hAnsi="GHEA Grapalat"/>
                <w:sz w:val="16"/>
                <w:szCs w:val="16"/>
              </w:rPr>
              <w:t xml:space="preserve"> 4мг</w:t>
            </w:r>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1000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1000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34</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33621750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Нифедипин</w:t>
            </w:r>
            <w:proofErr w:type="spellEnd"/>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Нифедипин</w:t>
            </w:r>
            <w:proofErr w:type="spellEnd"/>
          </w:p>
        </w:tc>
        <w:tc>
          <w:tcPr>
            <w:tcW w:w="1577" w:type="dxa"/>
          </w:tcPr>
          <w:p w:rsidR="00061571" w:rsidRDefault="00061571" w:rsidP="00061571">
            <w:r w:rsidRPr="00B53E9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50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50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35</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33611150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Панкреатин 150мг 10000/7500/375</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Панкреатин 150мг 10000/7500/375</w:t>
            </w:r>
          </w:p>
        </w:tc>
        <w:tc>
          <w:tcPr>
            <w:tcW w:w="1577" w:type="dxa"/>
          </w:tcPr>
          <w:p w:rsidR="00061571" w:rsidRDefault="00061571" w:rsidP="00061571">
            <w:r w:rsidRPr="00551B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36</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33661122</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Парацетамол 120мг/5мл 100мл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Парацетамол 120мг/5мл 100мл</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25</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25</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37</w:t>
            </w:r>
          </w:p>
        </w:tc>
        <w:tc>
          <w:tcPr>
            <w:tcW w:w="1276" w:type="dxa"/>
            <w:vAlign w:val="bottom"/>
          </w:tcPr>
          <w:p w:rsidR="00061571" w:rsidRPr="001A586A" w:rsidRDefault="00061571" w:rsidP="00061571">
            <w:pPr>
              <w:rPr>
                <w:rFonts w:ascii="Sylfaen" w:hAnsi="Sylfaen"/>
                <w:i/>
                <w:sz w:val="22"/>
                <w:szCs w:val="22"/>
              </w:rPr>
            </w:pPr>
            <w:r w:rsidRPr="001A586A">
              <w:rPr>
                <w:rFonts w:ascii="Sylfaen" w:hAnsi="Sylfaen"/>
                <w:i/>
                <w:sz w:val="22"/>
                <w:szCs w:val="22"/>
              </w:rPr>
              <w:t>33642210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Преднизолон5мг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Преднизолон5мг</w:t>
            </w:r>
          </w:p>
        </w:tc>
        <w:tc>
          <w:tcPr>
            <w:tcW w:w="1577" w:type="dxa"/>
          </w:tcPr>
          <w:p w:rsidR="00061571" w:rsidRDefault="00061571" w:rsidP="00061571">
            <w:r w:rsidRPr="007409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1000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1000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38</w:t>
            </w:r>
          </w:p>
        </w:tc>
        <w:tc>
          <w:tcPr>
            <w:tcW w:w="1276" w:type="dxa"/>
            <w:vAlign w:val="bottom"/>
          </w:tcPr>
          <w:p w:rsidR="00061571" w:rsidRPr="001A586A" w:rsidRDefault="00061571" w:rsidP="00061571">
            <w:pPr>
              <w:rPr>
                <w:rFonts w:ascii="Sylfaen" w:hAnsi="Sylfaen"/>
                <w:i/>
                <w:sz w:val="22"/>
                <w:szCs w:val="22"/>
              </w:rPr>
            </w:pPr>
            <w:r w:rsidRPr="001A586A">
              <w:rPr>
                <w:rFonts w:ascii="Sylfaen" w:hAnsi="Sylfaen"/>
                <w:i/>
                <w:sz w:val="22"/>
                <w:szCs w:val="22"/>
              </w:rPr>
              <w:t>33621380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Рибоксин</w:t>
            </w:r>
            <w:proofErr w:type="spellEnd"/>
            <w:r w:rsidRPr="00061571">
              <w:rPr>
                <w:rFonts w:ascii="GHEA Grapalat" w:hAnsi="GHEA Grapalat"/>
                <w:sz w:val="16"/>
                <w:szCs w:val="16"/>
              </w:rPr>
              <w:t xml:space="preserve"> 200мг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Рибоксин</w:t>
            </w:r>
            <w:proofErr w:type="spellEnd"/>
            <w:r w:rsidRPr="00061571">
              <w:rPr>
                <w:rFonts w:ascii="GHEA Grapalat" w:hAnsi="GHEA Grapalat"/>
                <w:sz w:val="16"/>
                <w:szCs w:val="16"/>
              </w:rPr>
              <w:t xml:space="preserve"> 200мг</w:t>
            </w:r>
          </w:p>
        </w:tc>
        <w:tc>
          <w:tcPr>
            <w:tcW w:w="1577" w:type="dxa"/>
          </w:tcPr>
          <w:p w:rsidR="00061571" w:rsidRDefault="00061571" w:rsidP="00061571">
            <w:r w:rsidRPr="0074095B">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lastRenderedPageBreak/>
              <w:t>39</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33651131</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Сульфаметоксазол</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триметоприм</w:t>
            </w:r>
            <w:proofErr w:type="spellEnd"/>
            <w:r w:rsidRPr="00061571">
              <w:rPr>
                <w:rFonts w:ascii="GHEA Grapalat" w:hAnsi="GHEA Grapalat"/>
                <w:sz w:val="16"/>
                <w:szCs w:val="16"/>
              </w:rPr>
              <w:t xml:space="preserve"> 480мг/5мл 100 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Сульфаметоксазол</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триметоприм</w:t>
            </w:r>
            <w:proofErr w:type="spellEnd"/>
            <w:r w:rsidRPr="00061571">
              <w:rPr>
                <w:rFonts w:ascii="GHEA Grapalat" w:hAnsi="GHEA Grapalat"/>
                <w:sz w:val="16"/>
                <w:szCs w:val="16"/>
              </w:rPr>
              <w:t xml:space="preserve"> 480мг/5мл 100 мл</w:t>
            </w:r>
          </w:p>
        </w:tc>
        <w:tc>
          <w:tcPr>
            <w:tcW w:w="1577" w:type="dxa"/>
          </w:tcPr>
          <w:p w:rsidR="00061571" w:rsidRDefault="00061571" w:rsidP="00061571">
            <w:r w:rsidRPr="00DC2AB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20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20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40</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33651131</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Сульфаметоксазол</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триметоприм</w:t>
            </w:r>
            <w:proofErr w:type="spellEnd"/>
            <w:r w:rsidRPr="00061571">
              <w:rPr>
                <w:rFonts w:ascii="GHEA Grapalat" w:hAnsi="GHEA Grapalat"/>
                <w:sz w:val="16"/>
                <w:szCs w:val="16"/>
              </w:rPr>
              <w:t xml:space="preserve"> 100мг/20мг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Сульфаметоксазол</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триметоприм</w:t>
            </w:r>
            <w:proofErr w:type="spellEnd"/>
            <w:r w:rsidRPr="00061571">
              <w:rPr>
                <w:rFonts w:ascii="GHEA Grapalat" w:hAnsi="GHEA Grapalat"/>
                <w:sz w:val="16"/>
                <w:szCs w:val="16"/>
              </w:rPr>
              <w:t xml:space="preserve"> 100мг/20мг</w:t>
            </w:r>
          </w:p>
        </w:tc>
        <w:tc>
          <w:tcPr>
            <w:tcW w:w="1577" w:type="dxa"/>
          </w:tcPr>
          <w:p w:rsidR="00061571" w:rsidRDefault="00061571" w:rsidP="00061571">
            <w:r w:rsidRPr="00DC2AB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41</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33621620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Спиронолактон</w:t>
            </w:r>
            <w:proofErr w:type="spellEnd"/>
            <w:r w:rsidRPr="00061571">
              <w:rPr>
                <w:rFonts w:ascii="GHEA Grapalat" w:hAnsi="GHEA Grapalat"/>
                <w:sz w:val="16"/>
                <w:szCs w:val="16"/>
              </w:rPr>
              <w:t xml:space="preserve"> 25мг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Спиронолактон</w:t>
            </w:r>
            <w:proofErr w:type="spellEnd"/>
            <w:r w:rsidRPr="00061571">
              <w:rPr>
                <w:rFonts w:ascii="GHEA Grapalat" w:hAnsi="GHEA Grapalat"/>
                <w:sz w:val="16"/>
                <w:szCs w:val="16"/>
              </w:rPr>
              <w:t xml:space="preserve"> 25мг</w:t>
            </w:r>
          </w:p>
        </w:tc>
        <w:tc>
          <w:tcPr>
            <w:tcW w:w="1577" w:type="dxa"/>
          </w:tcPr>
          <w:p w:rsidR="00061571" w:rsidRDefault="00061571" w:rsidP="00061571">
            <w:r w:rsidRPr="00DC2AB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700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700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42</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33621730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Верапамил</w:t>
            </w:r>
            <w:proofErr w:type="spellEnd"/>
            <w:r w:rsidRPr="00061571">
              <w:rPr>
                <w:rFonts w:ascii="GHEA Grapalat" w:hAnsi="GHEA Grapalat"/>
                <w:sz w:val="16"/>
                <w:szCs w:val="16"/>
              </w:rPr>
              <w:t xml:space="preserve"> 80мг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Верапамил</w:t>
            </w:r>
            <w:proofErr w:type="spellEnd"/>
            <w:r w:rsidRPr="00061571">
              <w:rPr>
                <w:rFonts w:ascii="GHEA Grapalat" w:hAnsi="GHEA Grapalat"/>
                <w:sz w:val="16"/>
                <w:szCs w:val="16"/>
              </w:rPr>
              <w:t xml:space="preserve"> 80мг</w:t>
            </w:r>
          </w:p>
        </w:tc>
        <w:tc>
          <w:tcPr>
            <w:tcW w:w="1577" w:type="dxa"/>
          </w:tcPr>
          <w:p w:rsidR="00061571" w:rsidRDefault="00061571" w:rsidP="00061571">
            <w:r w:rsidRPr="00DC2AB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150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150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43</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33621120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Варфарин</w:t>
            </w:r>
            <w:proofErr w:type="spellEnd"/>
            <w:r w:rsidRPr="00061571">
              <w:rPr>
                <w:rFonts w:ascii="GHEA Grapalat" w:hAnsi="GHEA Grapalat"/>
                <w:sz w:val="16"/>
                <w:szCs w:val="16"/>
              </w:rPr>
              <w:t xml:space="preserve"> 2,5мг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Варфарин</w:t>
            </w:r>
            <w:proofErr w:type="spellEnd"/>
            <w:r w:rsidRPr="00061571">
              <w:rPr>
                <w:rFonts w:ascii="GHEA Grapalat" w:hAnsi="GHEA Grapalat"/>
                <w:sz w:val="16"/>
                <w:szCs w:val="16"/>
              </w:rPr>
              <w:t xml:space="preserve"> 2,5мг</w:t>
            </w:r>
          </w:p>
        </w:tc>
        <w:tc>
          <w:tcPr>
            <w:tcW w:w="1577" w:type="dxa"/>
          </w:tcPr>
          <w:p w:rsidR="00061571" w:rsidRDefault="00061571" w:rsidP="00061571">
            <w:r w:rsidRPr="00DC2AB7">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44</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33651116</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Цефтраксион</w:t>
            </w:r>
            <w:proofErr w:type="spellEnd"/>
            <w:r w:rsidRPr="00061571">
              <w:rPr>
                <w:rFonts w:ascii="GHEA Grapalat" w:hAnsi="GHEA Grapalat"/>
                <w:sz w:val="16"/>
                <w:szCs w:val="16"/>
              </w:rPr>
              <w:t xml:space="preserve"> 1г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Цефтраксион</w:t>
            </w:r>
            <w:proofErr w:type="spellEnd"/>
            <w:r w:rsidRPr="00061571">
              <w:rPr>
                <w:rFonts w:ascii="GHEA Grapalat" w:hAnsi="GHEA Grapalat"/>
                <w:sz w:val="16"/>
                <w:szCs w:val="16"/>
              </w:rPr>
              <w:t xml:space="preserve"> 1г</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30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30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45</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33651127</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Цефазолин</w:t>
            </w:r>
            <w:proofErr w:type="spellEnd"/>
            <w:r w:rsidRPr="00061571">
              <w:rPr>
                <w:rFonts w:ascii="GHEA Grapalat" w:hAnsi="GHEA Grapalat"/>
                <w:sz w:val="16"/>
                <w:szCs w:val="16"/>
              </w:rPr>
              <w:t xml:space="preserve"> 0,5г </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Цефазолин</w:t>
            </w:r>
            <w:proofErr w:type="spellEnd"/>
            <w:r w:rsidRPr="00061571">
              <w:rPr>
                <w:rFonts w:ascii="GHEA Grapalat" w:hAnsi="GHEA Grapalat"/>
                <w:sz w:val="16"/>
                <w:szCs w:val="16"/>
              </w:rPr>
              <w:t xml:space="preserve"> 0,5г </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40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40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46</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33651134</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Ципрофлоксацин</w:t>
            </w:r>
            <w:proofErr w:type="spellEnd"/>
            <w:r w:rsidRPr="00061571">
              <w:rPr>
                <w:rFonts w:ascii="GHEA Grapalat" w:hAnsi="GHEA Grapalat"/>
                <w:sz w:val="16"/>
                <w:szCs w:val="16"/>
              </w:rPr>
              <w:t xml:space="preserve"> 0,3</w:t>
            </w:r>
            <w:r w:rsidRPr="00061571">
              <w:rPr>
                <w:rFonts w:ascii="Sylfaen" w:hAnsi="Sylfaen"/>
                <w:i/>
                <w:color w:val="000000"/>
                <w:sz w:val="16"/>
                <w:szCs w:val="16"/>
              </w:rPr>
              <w:t>% 10мл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Ципрофлоксацин</w:t>
            </w:r>
            <w:proofErr w:type="spellEnd"/>
            <w:r w:rsidRPr="00061571">
              <w:rPr>
                <w:rFonts w:ascii="GHEA Grapalat" w:hAnsi="GHEA Grapalat"/>
                <w:sz w:val="16"/>
                <w:szCs w:val="16"/>
              </w:rPr>
              <w:t xml:space="preserve"> 0,3</w:t>
            </w:r>
            <w:r w:rsidRPr="00061571">
              <w:rPr>
                <w:rFonts w:ascii="Sylfaen" w:hAnsi="Sylfaen"/>
                <w:i/>
                <w:color w:val="000000"/>
                <w:sz w:val="16"/>
                <w:szCs w:val="16"/>
              </w:rPr>
              <w:t>% 10мл</w:t>
            </w:r>
          </w:p>
        </w:tc>
        <w:tc>
          <w:tcPr>
            <w:tcW w:w="1577" w:type="dxa"/>
          </w:tcPr>
          <w:p w:rsidR="00061571" w:rsidRDefault="00061571" w:rsidP="00061571">
            <w: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4</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4</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47</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33611100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Омепразол</w:t>
            </w:r>
            <w:proofErr w:type="spellEnd"/>
            <w:r w:rsidRPr="00061571">
              <w:rPr>
                <w:rFonts w:ascii="GHEA Grapalat" w:hAnsi="GHEA Grapalat"/>
                <w:sz w:val="16"/>
                <w:szCs w:val="16"/>
              </w:rPr>
              <w:t xml:space="preserve"> 20мг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Омепразол</w:t>
            </w:r>
            <w:proofErr w:type="spellEnd"/>
            <w:r w:rsidRPr="00061571">
              <w:rPr>
                <w:rFonts w:ascii="GHEA Grapalat" w:hAnsi="GHEA Grapalat"/>
                <w:sz w:val="16"/>
                <w:szCs w:val="16"/>
              </w:rPr>
              <w:t xml:space="preserve"> 20мг</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48</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33651150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Флуконазол</w:t>
            </w:r>
            <w:proofErr w:type="spellEnd"/>
            <w:r w:rsidRPr="00061571">
              <w:rPr>
                <w:rFonts w:ascii="GHEA Grapalat" w:hAnsi="GHEA Grapalat"/>
                <w:sz w:val="16"/>
                <w:szCs w:val="16"/>
              </w:rPr>
              <w:t xml:space="preserve"> 150мг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Флуконазол</w:t>
            </w:r>
            <w:proofErr w:type="spellEnd"/>
            <w:r w:rsidRPr="00061571">
              <w:rPr>
                <w:rFonts w:ascii="GHEA Grapalat" w:hAnsi="GHEA Grapalat"/>
                <w:sz w:val="16"/>
                <w:szCs w:val="16"/>
              </w:rPr>
              <w:t xml:space="preserve"> 150мг</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20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20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49</w:t>
            </w:r>
          </w:p>
        </w:tc>
        <w:tc>
          <w:tcPr>
            <w:tcW w:w="1276" w:type="dxa"/>
            <w:vAlign w:val="center"/>
          </w:tcPr>
          <w:p w:rsidR="00061571" w:rsidRPr="001A586A" w:rsidRDefault="00061571" w:rsidP="00061571">
            <w:pPr>
              <w:rPr>
                <w:rFonts w:ascii="Sylfaen" w:hAnsi="Sylfaen"/>
                <w:i/>
                <w:color w:val="000000"/>
                <w:sz w:val="22"/>
                <w:szCs w:val="22"/>
              </w:rPr>
            </w:pPr>
            <w:r w:rsidRPr="001A586A">
              <w:rPr>
                <w:rFonts w:ascii="Sylfaen" w:hAnsi="Sylfaen"/>
                <w:i/>
                <w:color w:val="000000"/>
                <w:sz w:val="22"/>
                <w:szCs w:val="22"/>
              </w:rPr>
              <w:t>33651224</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Фуросемид 40мг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Фуросемид 40мг</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1000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1000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50</w:t>
            </w:r>
          </w:p>
        </w:tc>
        <w:tc>
          <w:tcPr>
            <w:tcW w:w="1276" w:type="dxa"/>
            <w:vAlign w:val="center"/>
          </w:tcPr>
          <w:p w:rsidR="00061571" w:rsidRPr="001A586A" w:rsidRDefault="00061571" w:rsidP="00061571">
            <w:pPr>
              <w:jc w:val="center"/>
              <w:rPr>
                <w:rFonts w:ascii="Sylfaen" w:hAnsi="Sylfaen"/>
                <w:i/>
                <w:color w:val="000000"/>
                <w:sz w:val="22"/>
                <w:szCs w:val="22"/>
              </w:rPr>
            </w:pPr>
            <w:r w:rsidRPr="001A586A">
              <w:rPr>
                <w:rFonts w:ascii="Sylfaen" w:hAnsi="Sylfaen"/>
                <w:i/>
                <w:color w:val="000000"/>
                <w:sz w:val="22"/>
                <w:szCs w:val="22"/>
              </w:rPr>
              <w:t>33621460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w:t>
            </w: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 xml:space="preserve"> 10/4</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w:t>
            </w: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 xml:space="preserve"> 10/4</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51</w:t>
            </w:r>
          </w:p>
        </w:tc>
        <w:tc>
          <w:tcPr>
            <w:tcW w:w="1276" w:type="dxa"/>
            <w:vAlign w:val="center"/>
          </w:tcPr>
          <w:p w:rsidR="00061571" w:rsidRPr="001A586A" w:rsidRDefault="00061571" w:rsidP="00061571">
            <w:pPr>
              <w:jc w:val="center"/>
              <w:rPr>
                <w:rFonts w:ascii="Sylfaen" w:hAnsi="Sylfaen"/>
                <w:i/>
                <w:color w:val="000000"/>
                <w:sz w:val="22"/>
                <w:szCs w:val="22"/>
              </w:rPr>
            </w:pPr>
            <w:r w:rsidRPr="001A586A">
              <w:rPr>
                <w:rFonts w:ascii="Sylfaen" w:hAnsi="Sylfaen"/>
                <w:i/>
                <w:color w:val="000000"/>
                <w:sz w:val="22"/>
                <w:szCs w:val="22"/>
              </w:rPr>
              <w:t>33621720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Бисопролол</w:t>
            </w:r>
            <w:proofErr w:type="spellEnd"/>
            <w:r w:rsidRPr="00061571">
              <w:rPr>
                <w:rFonts w:ascii="GHEA Grapalat" w:hAnsi="GHEA Grapalat"/>
                <w:sz w:val="16"/>
                <w:szCs w:val="16"/>
              </w:rPr>
              <w:t>/</w:t>
            </w: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 xml:space="preserve"> 5/10</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Бисопролол</w:t>
            </w:r>
            <w:proofErr w:type="spellEnd"/>
            <w:r w:rsidRPr="00061571">
              <w:rPr>
                <w:rFonts w:ascii="GHEA Grapalat" w:hAnsi="GHEA Grapalat"/>
                <w:sz w:val="16"/>
                <w:szCs w:val="16"/>
              </w:rPr>
              <w:t>/</w:t>
            </w: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 xml:space="preserve"> 5/10</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Sylfaen" w:hAnsi="Sylfaen"/>
                <w:color w:val="000000"/>
              </w:rPr>
            </w:pPr>
            <w:r>
              <w:rPr>
                <w:rFonts w:ascii="Sylfaen" w:hAnsi="Sylfaen"/>
                <w:color w:val="000000"/>
              </w:rPr>
              <w:t>1000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Sylfaen" w:hAnsi="Sylfaen"/>
                <w:color w:val="000000"/>
              </w:rPr>
            </w:pPr>
            <w:r>
              <w:rPr>
                <w:rFonts w:ascii="Sylfaen" w:hAnsi="Sylfaen"/>
                <w:color w:val="000000"/>
              </w:rPr>
              <w:t>1000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52</w:t>
            </w:r>
          </w:p>
        </w:tc>
        <w:tc>
          <w:tcPr>
            <w:tcW w:w="1276" w:type="dxa"/>
            <w:vAlign w:val="center"/>
          </w:tcPr>
          <w:p w:rsidR="00061571" w:rsidRPr="001A586A" w:rsidRDefault="00061571" w:rsidP="00061571">
            <w:pPr>
              <w:jc w:val="center"/>
              <w:rPr>
                <w:rFonts w:ascii="Sylfaen" w:hAnsi="Sylfaen"/>
                <w:i/>
                <w:color w:val="000000"/>
                <w:sz w:val="22"/>
                <w:szCs w:val="22"/>
              </w:rPr>
            </w:pPr>
            <w:r w:rsidRPr="001A586A">
              <w:rPr>
                <w:rFonts w:ascii="Sylfaen" w:hAnsi="Sylfaen"/>
                <w:i/>
                <w:color w:val="000000"/>
                <w:sz w:val="22"/>
                <w:szCs w:val="22"/>
              </w:rPr>
              <w:t>33621720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Бисопролол</w:t>
            </w:r>
            <w:proofErr w:type="spellEnd"/>
            <w:r w:rsidRPr="00061571">
              <w:rPr>
                <w:rFonts w:ascii="GHEA Grapalat" w:hAnsi="GHEA Grapalat"/>
                <w:sz w:val="16"/>
                <w:szCs w:val="16"/>
              </w:rPr>
              <w:t>/</w:t>
            </w: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 xml:space="preserve"> 5/10</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Бисопролол</w:t>
            </w:r>
            <w:proofErr w:type="spellEnd"/>
            <w:r w:rsidRPr="00061571">
              <w:rPr>
                <w:rFonts w:ascii="GHEA Grapalat" w:hAnsi="GHEA Grapalat"/>
                <w:sz w:val="16"/>
                <w:szCs w:val="16"/>
              </w:rPr>
              <w:t>/</w:t>
            </w: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 xml:space="preserve"> 5/10</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Arial LatArm" w:hAnsi="Arial LatArm"/>
                <w:color w:val="000000"/>
                <w:sz w:val="22"/>
                <w:szCs w:val="22"/>
              </w:rPr>
            </w:pPr>
            <w:r>
              <w:rPr>
                <w:rFonts w:ascii="Arial LatArm" w:hAnsi="Arial LatArm"/>
                <w:color w:val="000000"/>
                <w:sz w:val="22"/>
                <w:szCs w:val="22"/>
              </w:rPr>
              <w:t>1500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Arial LatArm" w:hAnsi="Arial LatArm"/>
                <w:color w:val="000000"/>
                <w:sz w:val="22"/>
                <w:szCs w:val="22"/>
              </w:rPr>
            </w:pPr>
            <w:r>
              <w:rPr>
                <w:rFonts w:ascii="Arial LatArm" w:hAnsi="Arial LatArm"/>
                <w:color w:val="000000"/>
                <w:sz w:val="22"/>
                <w:szCs w:val="22"/>
              </w:rPr>
              <w:t>1500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53</w:t>
            </w:r>
          </w:p>
        </w:tc>
        <w:tc>
          <w:tcPr>
            <w:tcW w:w="1276" w:type="dxa"/>
            <w:vAlign w:val="center"/>
          </w:tcPr>
          <w:p w:rsidR="00061571" w:rsidRPr="001A586A" w:rsidRDefault="00061571" w:rsidP="00061571">
            <w:pPr>
              <w:jc w:val="center"/>
              <w:rPr>
                <w:rFonts w:ascii="Sylfaen" w:hAnsi="Sylfaen"/>
                <w:i/>
                <w:color w:val="000000"/>
                <w:sz w:val="22"/>
                <w:szCs w:val="22"/>
              </w:rPr>
            </w:pPr>
            <w:r w:rsidRPr="001A586A">
              <w:rPr>
                <w:rFonts w:ascii="Sylfaen" w:hAnsi="Sylfaen"/>
                <w:i/>
                <w:color w:val="000000"/>
                <w:sz w:val="22"/>
                <w:szCs w:val="22"/>
              </w:rPr>
              <w:t>33642250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Монтелукаст</w:t>
            </w:r>
            <w:proofErr w:type="spellEnd"/>
            <w:r w:rsidRPr="00061571">
              <w:rPr>
                <w:rFonts w:ascii="GHEA Grapalat" w:hAnsi="GHEA Grapalat"/>
                <w:sz w:val="16"/>
                <w:szCs w:val="16"/>
              </w:rPr>
              <w:t xml:space="preserve"> 10мг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Монтелукаст</w:t>
            </w:r>
            <w:proofErr w:type="spellEnd"/>
            <w:r w:rsidRPr="00061571">
              <w:rPr>
                <w:rFonts w:ascii="GHEA Grapalat" w:hAnsi="GHEA Grapalat"/>
                <w:sz w:val="16"/>
                <w:szCs w:val="16"/>
              </w:rPr>
              <w:t xml:space="preserve"> 10мг</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200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200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54</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33611470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Пантопразол</w:t>
            </w:r>
            <w:proofErr w:type="spellEnd"/>
            <w:r w:rsidRPr="00061571">
              <w:rPr>
                <w:rFonts w:ascii="GHEA Grapalat" w:hAnsi="GHEA Grapalat"/>
                <w:sz w:val="16"/>
                <w:szCs w:val="16"/>
              </w:rPr>
              <w:t xml:space="preserve"> 20мг</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Пантопразол</w:t>
            </w:r>
            <w:proofErr w:type="spellEnd"/>
            <w:r w:rsidRPr="00061571">
              <w:rPr>
                <w:rFonts w:ascii="GHEA Grapalat" w:hAnsi="GHEA Grapalat"/>
                <w:sz w:val="16"/>
                <w:szCs w:val="16"/>
              </w:rPr>
              <w:t xml:space="preserve"> 20мг</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55</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33621530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w:t>
            </w:r>
            <w:proofErr w:type="spellStart"/>
            <w:r w:rsidRPr="00061571">
              <w:rPr>
                <w:rFonts w:ascii="GHEA Grapalat" w:hAnsi="GHEA Grapalat"/>
                <w:sz w:val="16"/>
                <w:szCs w:val="16"/>
              </w:rPr>
              <w:t>индапамид</w:t>
            </w:r>
            <w:proofErr w:type="spellEnd"/>
            <w:r w:rsidRPr="00061571">
              <w:rPr>
                <w:rFonts w:ascii="GHEA Grapalat" w:hAnsi="GHEA Grapalat"/>
                <w:sz w:val="16"/>
                <w:szCs w:val="16"/>
              </w:rPr>
              <w:t xml:space="preserve"> 10/2,5</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w:t>
            </w:r>
            <w:proofErr w:type="spellStart"/>
            <w:r w:rsidRPr="00061571">
              <w:rPr>
                <w:rFonts w:ascii="GHEA Grapalat" w:hAnsi="GHEA Grapalat"/>
                <w:sz w:val="16"/>
                <w:szCs w:val="16"/>
              </w:rPr>
              <w:t>индапамид</w:t>
            </w:r>
            <w:proofErr w:type="spellEnd"/>
            <w:r w:rsidRPr="00061571">
              <w:rPr>
                <w:rFonts w:ascii="GHEA Grapalat" w:hAnsi="GHEA Grapalat"/>
                <w:sz w:val="16"/>
                <w:szCs w:val="16"/>
              </w:rPr>
              <w:t xml:space="preserve"> 10/2,5</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56</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33621764</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w:t>
            </w: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w:t>
            </w:r>
            <w:proofErr w:type="spellStart"/>
            <w:r w:rsidRPr="00061571">
              <w:rPr>
                <w:rFonts w:ascii="GHEA Grapalat" w:hAnsi="GHEA Grapalat"/>
                <w:sz w:val="16"/>
                <w:szCs w:val="16"/>
              </w:rPr>
              <w:t>индапамид</w:t>
            </w:r>
            <w:proofErr w:type="spellEnd"/>
            <w:r w:rsidRPr="00061571">
              <w:rPr>
                <w:rFonts w:ascii="GHEA Grapalat" w:hAnsi="GHEA Grapalat"/>
                <w:sz w:val="16"/>
                <w:szCs w:val="16"/>
              </w:rPr>
              <w:t xml:space="preserve"> 4/5/1,25</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Периндоприл</w:t>
            </w:r>
            <w:proofErr w:type="spellEnd"/>
            <w:r w:rsidRPr="00061571">
              <w:rPr>
                <w:rFonts w:ascii="GHEA Grapalat" w:hAnsi="GHEA Grapalat"/>
                <w:sz w:val="16"/>
                <w:szCs w:val="16"/>
              </w:rPr>
              <w:t>/</w:t>
            </w: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w:t>
            </w:r>
            <w:proofErr w:type="spellStart"/>
            <w:r w:rsidRPr="00061571">
              <w:rPr>
                <w:rFonts w:ascii="GHEA Grapalat" w:hAnsi="GHEA Grapalat"/>
                <w:sz w:val="16"/>
                <w:szCs w:val="16"/>
              </w:rPr>
              <w:t>индапамид</w:t>
            </w:r>
            <w:proofErr w:type="spellEnd"/>
            <w:r w:rsidRPr="00061571">
              <w:rPr>
                <w:rFonts w:ascii="GHEA Grapalat" w:hAnsi="GHEA Grapalat"/>
                <w:sz w:val="16"/>
                <w:szCs w:val="16"/>
              </w:rPr>
              <w:t xml:space="preserve"> 4/5/1,25</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57</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33621560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Рамиприл</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гидрохлортиазид</w:t>
            </w:r>
            <w:proofErr w:type="spellEnd"/>
            <w:r w:rsidRPr="00061571">
              <w:rPr>
                <w:rFonts w:ascii="GHEA Grapalat" w:hAnsi="GHEA Grapalat"/>
                <w:sz w:val="16"/>
                <w:szCs w:val="16"/>
              </w:rPr>
              <w:t xml:space="preserve"> 10/12,5</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Рамиприл</w:t>
            </w:r>
            <w:proofErr w:type="spellEnd"/>
            <w:r w:rsidRPr="00061571">
              <w:rPr>
                <w:rFonts w:ascii="GHEA Grapalat" w:hAnsi="GHEA Grapalat"/>
                <w:sz w:val="16"/>
                <w:szCs w:val="16"/>
              </w:rPr>
              <w:t xml:space="preserve"> </w:t>
            </w:r>
            <w:proofErr w:type="spellStart"/>
            <w:r w:rsidRPr="00061571">
              <w:rPr>
                <w:rFonts w:ascii="GHEA Grapalat" w:hAnsi="GHEA Grapalat"/>
                <w:sz w:val="16"/>
                <w:szCs w:val="16"/>
              </w:rPr>
              <w:t>гидрохлортиазид</w:t>
            </w:r>
            <w:proofErr w:type="spellEnd"/>
            <w:r w:rsidRPr="00061571">
              <w:rPr>
                <w:rFonts w:ascii="GHEA Grapalat" w:hAnsi="GHEA Grapalat"/>
                <w:sz w:val="16"/>
                <w:szCs w:val="16"/>
              </w:rPr>
              <w:t xml:space="preserve"> 10/12,5</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1500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1500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58</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33621550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Рамиприл</w:t>
            </w:r>
            <w:proofErr w:type="spellEnd"/>
            <w:r w:rsidRPr="00061571">
              <w:rPr>
                <w:rFonts w:ascii="GHEA Grapalat" w:hAnsi="GHEA Grapalat"/>
                <w:sz w:val="16"/>
                <w:szCs w:val="16"/>
              </w:rPr>
              <w:t>/</w:t>
            </w: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 xml:space="preserve"> 5/10</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proofErr w:type="spellStart"/>
            <w:r w:rsidRPr="00061571">
              <w:rPr>
                <w:rFonts w:ascii="GHEA Grapalat" w:hAnsi="GHEA Grapalat"/>
                <w:sz w:val="16"/>
                <w:szCs w:val="16"/>
              </w:rPr>
              <w:t>Рамиприл</w:t>
            </w:r>
            <w:proofErr w:type="spellEnd"/>
            <w:r w:rsidRPr="00061571">
              <w:rPr>
                <w:rFonts w:ascii="GHEA Grapalat" w:hAnsi="GHEA Grapalat"/>
                <w:sz w:val="16"/>
                <w:szCs w:val="16"/>
              </w:rPr>
              <w:t>/</w:t>
            </w:r>
            <w:proofErr w:type="spellStart"/>
            <w:r w:rsidRPr="00061571">
              <w:rPr>
                <w:rFonts w:ascii="GHEA Grapalat" w:hAnsi="GHEA Grapalat"/>
                <w:sz w:val="16"/>
                <w:szCs w:val="16"/>
              </w:rPr>
              <w:t>амлодипин</w:t>
            </w:r>
            <w:proofErr w:type="spellEnd"/>
            <w:r w:rsidRPr="00061571">
              <w:rPr>
                <w:rFonts w:ascii="GHEA Grapalat" w:hAnsi="GHEA Grapalat"/>
                <w:sz w:val="16"/>
                <w:szCs w:val="16"/>
              </w:rPr>
              <w:t xml:space="preserve"> 5/10</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1000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1000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59</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33691176</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Фенотерол/</w:t>
            </w:r>
            <w:proofErr w:type="spellStart"/>
            <w:r w:rsidRPr="00061571">
              <w:rPr>
                <w:rFonts w:ascii="GHEA Grapalat" w:hAnsi="GHEA Grapalat"/>
                <w:sz w:val="16"/>
                <w:szCs w:val="16"/>
              </w:rPr>
              <w:t>ипратропиум</w:t>
            </w:r>
            <w:proofErr w:type="spellEnd"/>
            <w:r w:rsidRPr="00061571">
              <w:rPr>
                <w:rFonts w:ascii="GHEA Grapalat" w:hAnsi="GHEA Grapalat"/>
                <w:sz w:val="16"/>
                <w:szCs w:val="16"/>
              </w:rPr>
              <w:t xml:space="preserve"> 500мкг/мл  261мкг/мл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Фенотерол/</w:t>
            </w:r>
            <w:proofErr w:type="spellStart"/>
            <w:r w:rsidRPr="00061571">
              <w:rPr>
                <w:rFonts w:ascii="GHEA Grapalat" w:hAnsi="GHEA Grapalat"/>
                <w:sz w:val="16"/>
                <w:szCs w:val="16"/>
              </w:rPr>
              <w:t>ипратропиум</w:t>
            </w:r>
            <w:proofErr w:type="spellEnd"/>
            <w:r w:rsidRPr="00061571">
              <w:rPr>
                <w:rFonts w:ascii="GHEA Grapalat" w:hAnsi="GHEA Grapalat"/>
                <w:sz w:val="16"/>
                <w:szCs w:val="16"/>
              </w:rPr>
              <w:t xml:space="preserve"> 500мкг/мл  261мкг/мл</w:t>
            </w:r>
          </w:p>
        </w:tc>
        <w:tc>
          <w:tcPr>
            <w:tcW w:w="1577" w:type="dxa"/>
          </w:tcPr>
          <w:p w:rsidR="00061571" w:rsidRPr="00061571" w:rsidRDefault="00061571" w:rsidP="00061571">
            <w:pPr>
              <w:rPr>
                <w:rFonts w:ascii="Sylfaen" w:hAnsi="Sylfaen"/>
              </w:rPr>
            </w:pPr>
            <w:r>
              <w:rPr>
                <w:rFonts w:ascii="Sylfaen" w:hAnsi="Sylfaen"/>
              </w:rP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bookmarkStart w:id="1" w:name="_GoBack" w:colFirst="5" w:colLast="5"/>
            <w:r>
              <w:rPr>
                <w:rFonts w:ascii="GHEA Grapalat" w:hAnsi="GHEA Grapalat"/>
                <w:b/>
                <w:bCs/>
                <w:i/>
                <w:iCs/>
                <w:color w:val="000000"/>
                <w:sz w:val="22"/>
                <w:szCs w:val="22"/>
              </w:rPr>
              <w:t>60</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33691176</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Фенотерол/</w:t>
            </w:r>
            <w:proofErr w:type="spellStart"/>
            <w:r w:rsidRPr="00061571">
              <w:rPr>
                <w:rFonts w:ascii="GHEA Grapalat" w:hAnsi="GHEA Grapalat"/>
                <w:sz w:val="16"/>
                <w:szCs w:val="16"/>
              </w:rPr>
              <w:t>ипратропиум</w:t>
            </w:r>
            <w:proofErr w:type="spellEnd"/>
            <w:r w:rsidRPr="00061571">
              <w:rPr>
                <w:rFonts w:ascii="GHEA Grapalat" w:hAnsi="GHEA Grapalat"/>
                <w:sz w:val="16"/>
                <w:szCs w:val="16"/>
              </w:rPr>
              <w:t xml:space="preserve"> 200мкг/д  50мкг/д</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Фенотерол/</w:t>
            </w:r>
            <w:proofErr w:type="spellStart"/>
            <w:r w:rsidRPr="00061571">
              <w:rPr>
                <w:rFonts w:ascii="GHEA Grapalat" w:hAnsi="GHEA Grapalat"/>
                <w:sz w:val="16"/>
                <w:szCs w:val="16"/>
              </w:rPr>
              <w:t>ипратропиум</w:t>
            </w:r>
            <w:proofErr w:type="spellEnd"/>
            <w:r w:rsidRPr="00061571">
              <w:rPr>
                <w:rFonts w:ascii="GHEA Grapalat" w:hAnsi="GHEA Grapalat"/>
                <w:sz w:val="16"/>
                <w:szCs w:val="16"/>
              </w:rPr>
              <w:t xml:space="preserve"> 200мкг/д  50мкг/д</w:t>
            </w:r>
          </w:p>
        </w:tc>
        <w:tc>
          <w:tcPr>
            <w:tcW w:w="1577" w:type="dxa"/>
          </w:tcPr>
          <w:p w:rsidR="00061571" w:rsidRDefault="00061571" w:rsidP="00061571">
            <w:r w:rsidRPr="001E5C3C">
              <w:t>штук</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bottom"/>
          </w:tcPr>
          <w:p w:rsidR="00061571" w:rsidRDefault="00061571" w:rsidP="00061571">
            <w:pPr>
              <w:jc w:val="right"/>
              <w:rPr>
                <w:rFonts w:ascii="Calibri" w:hAnsi="Calibri"/>
                <w:color w:val="000000"/>
                <w:sz w:val="22"/>
                <w:szCs w:val="22"/>
              </w:rPr>
            </w:pPr>
            <w:r>
              <w:rPr>
                <w:rFonts w:ascii="Calibri" w:hAnsi="Calibri"/>
                <w:color w:val="000000"/>
                <w:sz w:val="22"/>
                <w:szCs w:val="22"/>
              </w:rPr>
              <w:t>10</w:t>
            </w:r>
          </w:p>
        </w:tc>
        <w:tc>
          <w:tcPr>
            <w:tcW w:w="1471" w:type="dxa"/>
          </w:tcPr>
          <w:p w:rsidR="00061571" w:rsidRPr="00B138F3" w:rsidRDefault="00061571" w:rsidP="00061571">
            <w:pPr>
              <w:widowControl w:val="0"/>
              <w:jc w:val="center"/>
              <w:rPr>
                <w:rFonts w:ascii="GHEA Grapalat" w:hAnsi="GHEA Grapalat"/>
                <w:sz w:val="16"/>
                <w:szCs w:val="16"/>
              </w:rPr>
            </w:pPr>
          </w:p>
        </w:tc>
      </w:tr>
      <w:tr w:rsidR="00061571" w:rsidRPr="00B138F3" w:rsidTr="00FB33B6">
        <w:trPr>
          <w:trHeight w:val="246"/>
          <w:jc w:val="center"/>
        </w:trPr>
        <w:tc>
          <w:tcPr>
            <w:tcW w:w="846" w:type="dxa"/>
            <w:vAlign w:val="bottom"/>
          </w:tcPr>
          <w:p w:rsidR="00061571" w:rsidRDefault="00061571" w:rsidP="00061571">
            <w:pPr>
              <w:jc w:val="center"/>
              <w:rPr>
                <w:rFonts w:ascii="GHEA Grapalat" w:hAnsi="GHEA Grapalat"/>
                <w:b/>
                <w:bCs/>
                <w:i/>
                <w:iCs/>
                <w:color w:val="000000"/>
                <w:sz w:val="22"/>
                <w:szCs w:val="22"/>
              </w:rPr>
            </w:pPr>
            <w:r>
              <w:rPr>
                <w:rFonts w:ascii="GHEA Grapalat" w:hAnsi="GHEA Grapalat"/>
                <w:b/>
                <w:bCs/>
                <w:i/>
                <w:iCs/>
                <w:color w:val="000000"/>
                <w:sz w:val="22"/>
                <w:szCs w:val="22"/>
              </w:rPr>
              <w:t>61</w:t>
            </w:r>
          </w:p>
        </w:tc>
        <w:tc>
          <w:tcPr>
            <w:tcW w:w="1276" w:type="dxa"/>
            <w:vAlign w:val="bottom"/>
          </w:tcPr>
          <w:p w:rsidR="00061571" w:rsidRPr="001A586A" w:rsidRDefault="00061571" w:rsidP="00061571">
            <w:pPr>
              <w:rPr>
                <w:rFonts w:ascii="Sylfaen" w:hAnsi="Sylfaen"/>
                <w:bCs/>
                <w:i/>
                <w:sz w:val="22"/>
                <w:szCs w:val="22"/>
              </w:rPr>
            </w:pPr>
            <w:r w:rsidRPr="001A586A">
              <w:rPr>
                <w:rFonts w:ascii="Sylfaen" w:hAnsi="Sylfaen"/>
                <w:bCs/>
                <w:i/>
                <w:sz w:val="22"/>
                <w:szCs w:val="22"/>
              </w:rPr>
              <w:t>33651210</w:t>
            </w:r>
          </w:p>
        </w:tc>
        <w:tc>
          <w:tcPr>
            <w:tcW w:w="269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Железосодержащая комбинация 50мг.мл 100мл</w:t>
            </w:r>
          </w:p>
        </w:tc>
        <w:tc>
          <w:tcPr>
            <w:tcW w:w="850" w:type="dxa"/>
          </w:tcPr>
          <w:p w:rsidR="00061571" w:rsidRPr="00061571" w:rsidRDefault="00061571" w:rsidP="00061571">
            <w:pPr>
              <w:widowControl w:val="0"/>
              <w:jc w:val="center"/>
              <w:rPr>
                <w:rFonts w:ascii="GHEA Grapalat" w:hAnsi="GHEA Grapalat"/>
                <w:sz w:val="16"/>
                <w:szCs w:val="16"/>
              </w:rPr>
            </w:pPr>
          </w:p>
        </w:tc>
        <w:tc>
          <w:tcPr>
            <w:tcW w:w="3243" w:type="dxa"/>
            <w:vAlign w:val="center"/>
          </w:tcPr>
          <w:p w:rsidR="00061571" w:rsidRPr="00061571" w:rsidRDefault="00061571" w:rsidP="00061571">
            <w:pPr>
              <w:pStyle w:val="23"/>
              <w:widowControl w:val="0"/>
              <w:spacing w:after="120" w:line="240" w:lineRule="auto"/>
              <w:ind w:firstLine="0"/>
              <w:rPr>
                <w:rFonts w:ascii="GHEA Grapalat" w:hAnsi="GHEA Grapalat"/>
                <w:sz w:val="16"/>
                <w:szCs w:val="16"/>
              </w:rPr>
            </w:pPr>
            <w:r w:rsidRPr="00061571">
              <w:rPr>
                <w:rFonts w:ascii="GHEA Grapalat" w:hAnsi="GHEA Grapalat"/>
                <w:sz w:val="16"/>
                <w:szCs w:val="16"/>
              </w:rPr>
              <w:t>Железосодержащая комбинация 50мг.мл 100мл</w:t>
            </w:r>
          </w:p>
        </w:tc>
        <w:tc>
          <w:tcPr>
            <w:tcW w:w="1577" w:type="dxa"/>
          </w:tcPr>
          <w:p w:rsidR="00061571" w:rsidRPr="00061571" w:rsidRDefault="00061571" w:rsidP="00061571">
            <w:pPr>
              <w:rPr>
                <w:rFonts w:ascii="Sylfaen" w:hAnsi="Sylfaen"/>
              </w:rPr>
            </w:pPr>
            <w:r>
              <w:rPr>
                <w:rFonts w:ascii="Sylfaen" w:hAnsi="Sylfaen"/>
              </w:rPr>
              <w:t>Флакон</w:t>
            </w:r>
          </w:p>
        </w:tc>
        <w:tc>
          <w:tcPr>
            <w:tcW w:w="709" w:type="dxa"/>
          </w:tcPr>
          <w:p w:rsidR="00061571" w:rsidRPr="00B138F3" w:rsidRDefault="00061571" w:rsidP="00061571">
            <w:pPr>
              <w:widowControl w:val="0"/>
              <w:jc w:val="center"/>
              <w:rPr>
                <w:rFonts w:ascii="GHEA Grapalat" w:hAnsi="GHEA Grapalat"/>
                <w:sz w:val="16"/>
                <w:szCs w:val="16"/>
              </w:rPr>
            </w:pPr>
          </w:p>
        </w:tc>
        <w:tc>
          <w:tcPr>
            <w:tcW w:w="425" w:type="dxa"/>
          </w:tcPr>
          <w:p w:rsidR="00061571" w:rsidRPr="00B138F3" w:rsidRDefault="00061571" w:rsidP="00061571">
            <w:pPr>
              <w:widowControl w:val="0"/>
              <w:jc w:val="center"/>
              <w:rPr>
                <w:rFonts w:ascii="GHEA Grapalat" w:hAnsi="GHEA Grapalat"/>
                <w:sz w:val="16"/>
                <w:szCs w:val="16"/>
              </w:rPr>
            </w:pPr>
          </w:p>
        </w:tc>
        <w:tc>
          <w:tcPr>
            <w:tcW w:w="709" w:type="dxa"/>
            <w:vAlign w:val="center"/>
          </w:tcPr>
          <w:p w:rsidR="00061571" w:rsidRDefault="00061571" w:rsidP="00061571">
            <w:pPr>
              <w:jc w:val="center"/>
              <w:rPr>
                <w:rFonts w:ascii="Calibri" w:hAnsi="Calibri"/>
                <w:color w:val="000000"/>
              </w:rPr>
            </w:pPr>
            <w:r>
              <w:rPr>
                <w:rFonts w:ascii="Calibri" w:hAnsi="Calibri"/>
                <w:color w:val="000000"/>
              </w:rPr>
              <w:t>10</w:t>
            </w:r>
          </w:p>
        </w:tc>
        <w:tc>
          <w:tcPr>
            <w:tcW w:w="1701" w:type="dxa"/>
          </w:tcPr>
          <w:p w:rsidR="00061571" w:rsidRPr="00B138F3" w:rsidRDefault="00061571" w:rsidP="00061571">
            <w:pPr>
              <w:widowControl w:val="0"/>
              <w:jc w:val="center"/>
              <w:rPr>
                <w:rFonts w:ascii="GHEA Grapalat" w:hAnsi="GHEA Grapalat"/>
                <w:sz w:val="16"/>
                <w:szCs w:val="16"/>
              </w:rPr>
            </w:pPr>
          </w:p>
        </w:tc>
        <w:tc>
          <w:tcPr>
            <w:tcW w:w="850" w:type="dxa"/>
            <w:vAlign w:val="center"/>
          </w:tcPr>
          <w:p w:rsidR="00061571" w:rsidRDefault="00061571" w:rsidP="00061571">
            <w:pPr>
              <w:jc w:val="center"/>
              <w:rPr>
                <w:rFonts w:ascii="Calibri" w:hAnsi="Calibri"/>
                <w:color w:val="000000"/>
              </w:rPr>
            </w:pPr>
            <w:r>
              <w:rPr>
                <w:rFonts w:ascii="Calibri" w:hAnsi="Calibri"/>
                <w:color w:val="000000"/>
              </w:rPr>
              <w:t>10</w:t>
            </w:r>
          </w:p>
        </w:tc>
        <w:tc>
          <w:tcPr>
            <w:tcW w:w="1471" w:type="dxa"/>
          </w:tcPr>
          <w:p w:rsidR="00061571" w:rsidRPr="00B138F3" w:rsidRDefault="00061571" w:rsidP="00061571">
            <w:pPr>
              <w:widowControl w:val="0"/>
              <w:jc w:val="center"/>
              <w:rPr>
                <w:rFonts w:ascii="GHEA Grapalat" w:hAnsi="GHEA Grapalat"/>
                <w:sz w:val="16"/>
                <w:szCs w:val="16"/>
              </w:rPr>
            </w:pPr>
          </w:p>
        </w:tc>
      </w:tr>
      <w:bookmarkEnd w:id="1"/>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lastRenderedPageBreak/>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lastRenderedPageBreak/>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8"/>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9"/>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E67FD5" w:rsidRPr="00B138F3" w:rsidTr="00AB4EAB">
        <w:trPr>
          <w:trHeight w:val="40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071D1C" w:rsidRPr="00B138F3" w:rsidRDefault="00071D1C"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071D1C" w:rsidRPr="00B138F3" w:rsidRDefault="00071D1C" w:rsidP="00B46D58">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002451">
          <w:footnotePr>
            <w:pos w:val="beneathText"/>
          </w:footnotePr>
          <w:pgSz w:w="16838" w:h="11906" w:orient="landscape" w:code="9"/>
          <w:pgMar w:top="1418" w:right="424" w:bottom="1418" w:left="567"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002451">
      <w:pgSz w:w="11906" w:h="16838" w:code="9"/>
      <w:pgMar w:top="1418" w:right="424" w:bottom="1418" w:left="567"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6AB1" w:rsidRDefault="00436AB1">
      <w:r>
        <w:separator/>
      </w:r>
    </w:p>
  </w:endnote>
  <w:endnote w:type="continuationSeparator" w:id="0">
    <w:p w:rsidR="00436AB1" w:rsidRDefault="00436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GHEA Grapalat">
    <w:altName w:val="Franklin Gothic Medium Cond"/>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1F7C7C" w:rsidRPr="00C861E9" w:rsidRDefault="001F7C7C">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61571">
          <w:rPr>
            <w:rFonts w:ascii="GHEA Grapalat" w:hAnsi="GHEA Grapalat"/>
            <w:noProof/>
            <w:sz w:val="24"/>
            <w:szCs w:val="24"/>
          </w:rPr>
          <w:t>62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6AB1" w:rsidRDefault="00436AB1">
      <w:r>
        <w:separator/>
      </w:r>
    </w:p>
  </w:footnote>
  <w:footnote w:type="continuationSeparator" w:id="0">
    <w:p w:rsidR="00436AB1" w:rsidRDefault="00436AB1">
      <w:r>
        <w:continuationSeparator/>
      </w:r>
    </w:p>
  </w:footnote>
  <w:footnote w:id="1">
    <w:p w:rsidR="001F7C7C" w:rsidRPr="008842CE" w:rsidRDefault="001F7C7C"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1F7C7C" w:rsidRPr="00CD6B60" w:rsidRDefault="001F7C7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1F7C7C" w:rsidRPr="00CD6B60" w:rsidRDefault="001F7C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F7C7C" w:rsidRPr="00CD6B60" w:rsidRDefault="001F7C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F7C7C" w:rsidRPr="00CD6B60" w:rsidRDefault="001F7C7C"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1F7C7C" w:rsidRDefault="001F7C7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1F7C7C" w:rsidRDefault="001F7C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proofErr w:type="gram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w:t>
      </w:r>
      <w:proofErr w:type="gramEnd"/>
      <w:r w:rsidRPr="00BC07EB">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1F7C7C" w:rsidRPr="009E2596" w:rsidRDefault="001F7C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4">
    <w:p w:rsidR="001F7C7C" w:rsidRPr="0049623A" w:rsidDel="00932115" w:rsidRDefault="001F7C7C"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 xml:space="preserve">наименования производителя, ,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5">
    <w:p w:rsidR="001F7C7C" w:rsidRPr="00D3436F" w:rsidRDefault="001F7C7C"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1F7C7C" w:rsidRPr="000811C1" w:rsidRDefault="001F7C7C">
      <w:pPr>
        <w:pStyle w:val="af2"/>
        <w:rPr>
          <w:rFonts w:asciiTheme="minorHAnsi" w:hAnsiTheme="minorHAnsi"/>
        </w:rPr>
      </w:pPr>
    </w:p>
  </w:footnote>
  <w:footnote w:id="6">
    <w:p w:rsidR="001F7C7C" w:rsidRPr="00FE2AA4" w:rsidRDefault="001F7C7C">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7">
    <w:p w:rsidR="001F7C7C" w:rsidRPr="008842CE" w:rsidRDefault="001F7C7C"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F7C7C" w:rsidRPr="000811C1" w:rsidRDefault="001F7C7C">
      <w:pPr>
        <w:pStyle w:val="af2"/>
        <w:rPr>
          <w:lang w:val="af-ZA"/>
        </w:rPr>
      </w:pPr>
    </w:p>
  </w:footnote>
  <w:footnote w:id="8">
    <w:p w:rsidR="001F7C7C" w:rsidRPr="0092041F" w:rsidRDefault="001F7C7C"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(приложение 4</w:t>
      </w:r>
      <w:proofErr w:type="gramStart"/>
      <w:r w:rsidRPr="00C67FAB">
        <w:rPr>
          <w:rFonts w:ascii="GHEA Grapalat" w:hAnsi="GHEA Grapalat"/>
          <w:i/>
        </w:rPr>
        <w:t xml:space="preserve">) </w:t>
      </w:r>
      <w:r w:rsidRPr="0092041F">
        <w:rPr>
          <w:rFonts w:ascii="GHEA Grapalat" w:hAnsi="GHEA Grapalat" w:cs="Sylfaen"/>
          <w:i/>
          <w:sz w:val="16"/>
          <w:szCs w:val="16"/>
        </w:rPr>
        <w:t>”</w:t>
      </w:r>
      <w:proofErr w:type="gramEnd"/>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9">
    <w:p w:rsidR="001F7C7C" w:rsidRPr="00511966" w:rsidRDefault="001F7C7C"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0">
    <w:p w:rsidR="001F7C7C" w:rsidRPr="008E4439" w:rsidRDefault="001F7C7C"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1F7C7C" w:rsidRPr="000811C1" w:rsidRDefault="001F7C7C" w:rsidP="0027573B">
      <w:pPr>
        <w:pStyle w:val="af2"/>
        <w:rPr>
          <w:rFonts w:ascii="Sylfaen" w:hAnsi="Sylfaen"/>
          <w:sz w:val="18"/>
          <w:szCs w:val="18"/>
        </w:rPr>
      </w:pPr>
    </w:p>
  </w:footnote>
  <w:footnote w:id="11">
    <w:p w:rsidR="001F7C7C" w:rsidRPr="00A31673" w:rsidRDefault="001F7C7C">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2">
    <w:p w:rsidR="001F7C7C" w:rsidRPr="00DE7706" w:rsidRDefault="001F7C7C">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3">
    <w:p w:rsidR="001F7C7C" w:rsidRDefault="001F7C7C"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F7C7C" w:rsidRDefault="001F7C7C" w:rsidP="006B3E56">
      <w:pPr>
        <w:pStyle w:val="af2"/>
        <w:rPr>
          <w:rFonts w:asciiTheme="minorHAnsi" w:hAnsiTheme="minorHAnsi"/>
          <w:lang w:val="af-ZA"/>
        </w:rPr>
      </w:pPr>
    </w:p>
  </w:footnote>
  <w:footnote w:id="14">
    <w:p w:rsidR="001F7C7C" w:rsidRPr="00D3436F" w:rsidRDefault="001F7C7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F7C7C" w:rsidRPr="00D3436F" w:rsidRDefault="001F7C7C">
      <w:pPr>
        <w:pStyle w:val="af2"/>
        <w:rPr>
          <w:lang w:val="es-ES"/>
        </w:rPr>
      </w:pPr>
    </w:p>
  </w:footnote>
  <w:footnote w:id="15">
    <w:p w:rsidR="001F7C7C" w:rsidRPr="008842CE" w:rsidRDefault="001F7C7C" w:rsidP="003D2FE2">
      <w:pPr>
        <w:pStyle w:val="af2"/>
        <w:jc w:val="both"/>
      </w:pPr>
    </w:p>
  </w:footnote>
  <w:footnote w:id="16">
    <w:p w:rsidR="001F7C7C" w:rsidRPr="008842CE" w:rsidRDefault="001F7C7C" w:rsidP="000A214C">
      <w:pPr>
        <w:pStyle w:val="af2"/>
        <w:jc w:val="both"/>
      </w:pPr>
    </w:p>
  </w:footnote>
  <w:footnote w:id="17">
    <w:p w:rsidR="001F7C7C" w:rsidRPr="00D3436F" w:rsidRDefault="001F7C7C"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8">
    <w:p w:rsidR="001F7C7C" w:rsidRPr="008842CE" w:rsidRDefault="001F7C7C"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F7C7C" w:rsidRPr="00D3436F" w:rsidRDefault="001F7C7C">
      <w:pPr>
        <w:pStyle w:val="af2"/>
        <w:rPr>
          <w:lang w:val="hy-AM"/>
        </w:rPr>
      </w:pPr>
    </w:p>
  </w:footnote>
  <w:footnote w:id="19">
    <w:p w:rsidR="001F7C7C" w:rsidRPr="008842CE" w:rsidRDefault="001F7C7C"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F7C7C" w:rsidRPr="00E85250" w:rsidRDefault="001F7C7C" w:rsidP="00D90640">
      <w:pPr>
        <w:widowControl w:val="0"/>
        <w:spacing w:after="160" w:line="360" w:lineRule="auto"/>
        <w:ind w:firstLine="709"/>
        <w:jc w:val="both"/>
        <w:rPr>
          <w:rFonts w:ascii="GHEA Grapalat" w:hAnsi="GHEA Grapalat"/>
          <w:lang w:val="hy-AM"/>
        </w:rPr>
      </w:pPr>
    </w:p>
    <w:p w:rsidR="001F7C7C" w:rsidRPr="00D3436F" w:rsidRDefault="001F7C7C">
      <w:pPr>
        <w:pStyle w:val="af2"/>
        <w:rPr>
          <w:lang w:val="hy-AM"/>
        </w:rPr>
      </w:pPr>
    </w:p>
  </w:footnote>
  <w:footnote w:id="20">
    <w:p w:rsidR="001F7C7C" w:rsidRPr="00402BC3" w:rsidRDefault="001F7C7C"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1F7C7C" w:rsidRPr="00552088" w:rsidRDefault="001F7C7C"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1F7C7C" w:rsidRPr="00D3436F" w:rsidRDefault="001F7C7C">
      <w:pPr>
        <w:pStyle w:val="af2"/>
        <w:rPr>
          <w:lang w:val="hy-AM"/>
        </w:rPr>
      </w:pPr>
    </w:p>
  </w:footnote>
  <w:footnote w:id="21">
    <w:p w:rsidR="001F7C7C" w:rsidRPr="008842CE" w:rsidRDefault="001F7C7C"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F7C7C" w:rsidRPr="00D3436F" w:rsidRDefault="001F7C7C">
      <w:pPr>
        <w:pStyle w:val="af2"/>
        <w:rPr>
          <w:lang w:val="hy-AM"/>
        </w:rPr>
      </w:pPr>
    </w:p>
  </w:footnote>
  <w:footnote w:id="22">
    <w:p w:rsidR="001F7C7C" w:rsidRPr="00D3436F" w:rsidRDefault="001F7C7C"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1F7C7C" w:rsidRPr="008842CE" w:rsidRDefault="001F7C7C"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F7C7C" w:rsidRPr="00D3436F" w:rsidRDefault="001F7C7C">
      <w:pPr>
        <w:pStyle w:val="af2"/>
        <w:rPr>
          <w:lang w:val="hy-AM"/>
        </w:rPr>
      </w:pPr>
    </w:p>
  </w:footnote>
  <w:footnote w:id="24">
    <w:p w:rsidR="001F7C7C" w:rsidRPr="008842CE" w:rsidRDefault="001F7C7C"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1F7C7C" w:rsidRPr="008842CE" w:rsidRDefault="001F7C7C"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1F7C7C" w:rsidRPr="00D3436F" w:rsidRDefault="001F7C7C">
      <w:pPr>
        <w:pStyle w:val="af2"/>
        <w:rPr>
          <w:lang w:val="hy-AM"/>
        </w:rPr>
      </w:pPr>
    </w:p>
  </w:footnote>
  <w:footnote w:id="25">
    <w:p w:rsidR="001F7C7C" w:rsidRPr="00E861BF" w:rsidRDefault="001F7C7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6">
    <w:p w:rsidR="001F7C7C" w:rsidRDefault="001F7C7C" w:rsidP="00B64ECA">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1F7C7C" w:rsidRPr="00E861BF" w:rsidRDefault="001F7C7C"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7">
    <w:p w:rsidR="001F7C7C" w:rsidRPr="00E861BF" w:rsidRDefault="001F7C7C"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8">
    <w:p w:rsidR="001F7C7C" w:rsidRPr="008842CE" w:rsidRDefault="001F7C7C"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9">
    <w:p w:rsidR="001F7C7C" w:rsidRPr="008842CE" w:rsidRDefault="001F7C7C"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451"/>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1571"/>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A84"/>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1BC6"/>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1F7C7C"/>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499A"/>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3EE3"/>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8D7"/>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AB1"/>
    <w:rsid w:val="00436DF8"/>
    <w:rsid w:val="0043701E"/>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64D"/>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18D"/>
    <w:rsid w:val="0053431E"/>
    <w:rsid w:val="00534395"/>
    <w:rsid w:val="00534468"/>
    <w:rsid w:val="005358F5"/>
    <w:rsid w:val="00535C30"/>
    <w:rsid w:val="00536021"/>
    <w:rsid w:val="00536BFB"/>
    <w:rsid w:val="00536FD1"/>
    <w:rsid w:val="005370DC"/>
    <w:rsid w:val="00537173"/>
    <w:rsid w:val="005372A4"/>
    <w:rsid w:val="0053768D"/>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215"/>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1E9"/>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D1B"/>
    <w:rsid w:val="005E2F4D"/>
    <w:rsid w:val="005E2FA5"/>
    <w:rsid w:val="005E30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55A1"/>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80"/>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2B4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3D46"/>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B31"/>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1F3"/>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2B8"/>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1CEB"/>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8A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3B6"/>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ED1BB2"/>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F1B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F1B31"/>
    <w:rPr>
      <w:rFonts w:ascii="Courier New" w:hAnsi="Courier New" w:cs="Courier New"/>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189B1-C4B6-493E-A511-512B1566D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63</Pages>
  <Words>18154</Words>
  <Characters>103481</Characters>
  <Application>Microsoft Office Word</Application>
  <DocSecurity>0</DocSecurity>
  <Lines>862</Lines>
  <Paragraphs>242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121393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Image&amp;Matros ®</cp:lastModifiedBy>
  <cp:revision>16</cp:revision>
  <cp:lastPrinted>2018-02-16T07:12:00Z</cp:lastPrinted>
  <dcterms:created xsi:type="dcterms:W3CDTF">2019-12-18T07:00:00Z</dcterms:created>
  <dcterms:modified xsi:type="dcterms:W3CDTF">2020-02-07T05:57:00Z</dcterms:modified>
</cp:coreProperties>
</file>